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F71FC" w:rsidRDefault="006F71FC" w:rsidP="00A43D75">
      <w:pPr>
        <w:suppressAutoHyphens/>
        <w:spacing w:after="0" w:line="240" w:lineRule="auto"/>
        <w:jc w:val="both"/>
        <w:rPr>
          <w:ins w:id="0" w:author="Ariani Caetano" w:date="2020-05-27T22:26:00Z"/>
          <w:rFonts w:cs="Calibri"/>
          <w:bCs/>
          <w:sz w:val="24"/>
          <w:szCs w:val="24"/>
        </w:rPr>
      </w:pPr>
      <w:r w:rsidRPr="00A43D75">
        <w:rPr>
          <w:rFonts w:cs="Calibri"/>
          <w:bCs/>
          <w:sz w:val="24"/>
          <w:szCs w:val="24"/>
        </w:rPr>
        <w:t>A proposta é levar à população, entidades, sindicatos, gestores</w:t>
      </w:r>
      <w:del w:id="1" w:author="Ariani Caetano" w:date="2020-05-27T22:21:00Z">
        <w:r w:rsidRPr="00A43D75" w:rsidDel="00AE7777">
          <w:rPr>
            <w:rFonts w:cs="Calibri"/>
            <w:bCs/>
            <w:sz w:val="24"/>
            <w:szCs w:val="24"/>
          </w:rPr>
          <w:delText xml:space="preserve">, </w:delText>
        </w:r>
      </w:del>
      <w:ins w:id="2" w:author="Ariani Caetano" w:date="2020-05-27T22:21:00Z">
        <w:r w:rsidR="00AE7777">
          <w:rPr>
            <w:rFonts w:cs="Calibri"/>
            <w:bCs/>
            <w:sz w:val="24"/>
            <w:szCs w:val="24"/>
          </w:rPr>
          <w:t xml:space="preserve"> e</w:t>
        </w:r>
        <w:r w:rsidR="00AE7777" w:rsidRPr="00A43D75">
          <w:rPr>
            <w:rFonts w:cs="Calibri"/>
            <w:bCs/>
            <w:sz w:val="24"/>
            <w:szCs w:val="24"/>
          </w:rPr>
          <w:t xml:space="preserve"> </w:t>
        </w:r>
      </w:ins>
      <w:r w:rsidRPr="00A43D75">
        <w:rPr>
          <w:rFonts w:cs="Calibri"/>
          <w:bCs/>
          <w:sz w:val="24"/>
          <w:szCs w:val="24"/>
        </w:rPr>
        <w:t xml:space="preserve">trabalhadores conhecimento sobre o que realmente significam as inúmeras siglas </w:t>
      </w:r>
      <w:del w:id="3" w:author="Ariani Caetano" w:date="2020-05-27T22:24:00Z">
        <w:r w:rsidRPr="00A43D75" w:rsidDel="00AE7777">
          <w:rPr>
            <w:rFonts w:cs="Calibri"/>
            <w:bCs/>
            <w:sz w:val="24"/>
            <w:szCs w:val="24"/>
          </w:rPr>
          <w:delText xml:space="preserve">referidas </w:delText>
        </w:r>
      </w:del>
      <w:ins w:id="4" w:author="Ariani Caetano" w:date="2020-05-27T22:24:00Z">
        <w:r w:rsidR="00AE7777">
          <w:rPr>
            <w:rFonts w:cs="Calibri"/>
            <w:bCs/>
            <w:sz w:val="24"/>
            <w:szCs w:val="24"/>
          </w:rPr>
          <w:t>presentes</w:t>
        </w:r>
        <w:r w:rsidR="00AE7777" w:rsidRPr="00A43D75">
          <w:rPr>
            <w:rFonts w:cs="Calibri"/>
            <w:bCs/>
            <w:sz w:val="24"/>
            <w:szCs w:val="24"/>
          </w:rPr>
          <w:t xml:space="preserve"> </w:t>
        </w:r>
      </w:ins>
      <w:r w:rsidRPr="00A43D75">
        <w:rPr>
          <w:rFonts w:cs="Calibri"/>
          <w:bCs/>
          <w:sz w:val="24"/>
          <w:szCs w:val="24"/>
        </w:rPr>
        <w:t>diariamente em notícias, notas, atos</w:t>
      </w:r>
      <w:del w:id="5" w:author="Ariani Caetano" w:date="2020-05-27T22:24:00Z">
        <w:r w:rsidRPr="00A43D75" w:rsidDel="00AE7777">
          <w:rPr>
            <w:rFonts w:cs="Calibri"/>
            <w:bCs/>
            <w:sz w:val="24"/>
            <w:szCs w:val="24"/>
          </w:rPr>
          <w:delText xml:space="preserve">, </w:delText>
        </w:r>
      </w:del>
      <w:ins w:id="6" w:author="Ariani Caetano" w:date="2020-05-27T22:24:00Z">
        <w:r w:rsidR="00AE7777">
          <w:rPr>
            <w:rFonts w:cs="Calibri"/>
            <w:bCs/>
            <w:sz w:val="24"/>
            <w:szCs w:val="24"/>
          </w:rPr>
          <w:t xml:space="preserve"> e</w:t>
        </w:r>
        <w:r w:rsidR="00AE7777" w:rsidRPr="00A43D75">
          <w:rPr>
            <w:rFonts w:cs="Calibri"/>
            <w:bCs/>
            <w:sz w:val="24"/>
            <w:szCs w:val="24"/>
          </w:rPr>
          <w:t xml:space="preserve"> </w:t>
        </w:r>
      </w:ins>
      <w:r w:rsidRPr="00A43D75">
        <w:rPr>
          <w:rFonts w:cs="Calibri"/>
          <w:bCs/>
          <w:sz w:val="24"/>
          <w:szCs w:val="24"/>
        </w:rPr>
        <w:t xml:space="preserve">recomendações sobre </w:t>
      </w:r>
      <w:ins w:id="7" w:author="Ariani Caetano" w:date="2020-05-27T22:24:00Z">
        <w:r w:rsidR="00AE7777">
          <w:rPr>
            <w:rFonts w:cs="Calibri"/>
            <w:bCs/>
            <w:sz w:val="24"/>
            <w:szCs w:val="24"/>
          </w:rPr>
          <w:t xml:space="preserve">novo </w:t>
        </w:r>
      </w:ins>
      <w:r w:rsidRPr="00A43D75">
        <w:rPr>
          <w:rFonts w:cs="Calibri"/>
          <w:bCs/>
          <w:sz w:val="24"/>
          <w:szCs w:val="24"/>
        </w:rPr>
        <w:t>coronavíru</w:t>
      </w:r>
      <w:r w:rsidR="00860370" w:rsidRPr="00A43D75">
        <w:rPr>
          <w:rFonts w:cs="Calibri"/>
          <w:bCs/>
          <w:sz w:val="24"/>
          <w:szCs w:val="24"/>
        </w:rPr>
        <w:t>s. Com a dimensão do pa</w:t>
      </w:r>
      <w:r w:rsidR="00860370">
        <w:rPr>
          <w:rFonts w:cs="Calibri"/>
          <w:bCs/>
          <w:sz w:val="24"/>
          <w:szCs w:val="24"/>
        </w:rPr>
        <w:t>í</w:t>
      </w:r>
      <w:r w:rsidRPr="00A43D75">
        <w:rPr>
          <w:rFonts w:cs="Calibri"/>
          <w:bCs/>
          <w:sz w:val="24"/>
          <w:szCs w:val="24"/>
        </w:rPr>
        <w:t>s,</w:t>
      </w:r>
      <w:del w:id="8" w:author="Ariani Caetano" w:date="2020-05-27T22:25:00Z">
        <w:r w:rsidRPr="00A43D75" w:rsidDel="00AE7777">
          <w:rPr>
            <w:rFonts w:cs="Calibri"/>
            <w:bCs/>
            <w:sz w:val="24"/>
            <w:szCs w:val="24"/>
          </w:rPr>
          <w:delText xml:space="preserve"> as mais</w:delText>
        </w:r>
      </w:del>
      <w:r w:rsidRPr="00A43D75">
        <w:rPr>
          <w:rFonts w:cs="Calibri"/>
          <w:bCs/>
          <w:sz w:val="24"/>
          <w:szCs w:val="24"/>
        </w:rPr>
        <w:t xml:space="preserve"> diversas realidades sociais, meios rurais</w:t>
      </w:r>
      <w:del w:id="9" w:author="Ariani Caetano" w:date="2020-05-27T22:25:00Z">
        <w:r w:rsidRPr="00A43D75" w:rsidDel="00AE7777">
          <w:rPr>
            <w:rFonts w:cs="Calibri"/>
            <w:bCs/>
            <w:sz w:val="24"/>
            <w:szCs w:val="24"/>
          </w:rPr>
          <w:delText xml:space="preserve">, </w:delText>
        </w:r>
      </w:del>
      <w:ins w:id="10" w:author="Ariani Caetano" w:date="2020-05-27T22:25:00Z">
        <w:r w:rsidR="00AE7777">
          <w:rPr>
            <w:rFonts w:cs="Calibri"/>
            <w:bCs/>
            <w:sz w:val="24"/>
            <w:szCs w:val="24"/>
          </w:rPr>
          <w:t xml:space="preserve"> e</w:t>
        </w:r>
        <w:r w:rsidR="00AE7777" w:rsidRPr="00A43D75">
          <w:rPr>
            <w:rFonts w:cs="Calibri"/>
            <w:bCs/>
            <w:sz w:val="24"/>
            <w:szCs w:val="24"/>
          </w:rPr>
          <w:t xml:space="preserve"> </w:t>
        </w:r>
      </w:ins>
      <w:r w:rsidRPr="00A43D75">
        <w:rPr>
          <w:rFonts w:cs="Calibri"/>
          <w:bCs/>
          <w:sz w:val="24"/>
          <w:szCs w:val="24"/>
        </w:rPr>
        <w:t xml:space="preserve">indígenas, localidades remotas e </w:t>
      </w:r>
      <w:del w:id="11" w:author="Ariani Caetano" w:date="2020-05-27T22:25:00Z">
        <w:r w:rsidRPr="00A43D75" w:rsidDel="00AE7777">
          <w:rPr>
            <w:rFonts w:cs="Calibri"/>
            <w:bCs/>
            <w:sz w:val="24"/>
            <w:szCs w:val="24"/>
          </w:rPr>
          <w:delText>mesmo em gr</w:delText>
        </w:r>
        <w:r w:rsidR="00860370" w:rsidRPr="00A43D75" w:rsidDel="00AE7777">
          <w:rPr>
            <w:rFonts w:cs="Calibri"/>
            <w:bCs/>
            <w:sz w:val="24"/>
            <w:szCs w:val="24"/>
          </w:rPr>
          <w:delText xml:space="preserve">andes centros onde </w:delText>
        </w:r>
      </w:del>
      <w:r w:rsidR="00860370" w:rsidRPr="00A43D75">
        <w:rPr>
          <w:rFonts w:cs="Calibri"/>
          <w:bCs/>
          <w:sz w:val="24"/>
          <w:szCs w:val="24"/>
        </w:rPr>
        <w:t xml:space="preserve">uma margem grande </w:t>
      </w:r>
      <w:r w:rsidRPr="00A43D75">
        <w:rPr>
          <w:rFonts w:cs="Calibri"/>
          <w:bCs/>
          <w:sz w:val="24"/>
          <w:szCs w:val="24"/>
        </w:rPr>
        <w:t>população</w:t>
      </w:r>
      <w:ins w:id="12" w:author="Ariani Caetano" w:date="2020-05-27T22:25:00Z">
        <w:r w:rsidR="00AE7777">
          <w:rPr>
            <w:rFonts w:cs="Calibri"/>
            <w:bCs/>
            <w:sz w:val="24"/>
            <w:szCs w:val="24"/>
          </w:rPr>
          <w:t>,</w:t>
        </w:r>
        <w:r w:rsidR="00AE7777" w:rsidRPr="00AE7777">
          <w:rPr>
            <w:rFonts w:cs="Calibri"/>
            <w:bCs/>
            <w:sz w:val="24"/>
            <w:szCs w:val="24"/>
          </w:rPr>
          <w:t xml:space="preserve"> </w:t>
        </w:r>
        <w:r w:rsidR="00AE7777" w:rsidRPr="00A43D75">
          <w:rPr>
            <w:rFonts w:cs="Calibri"/>
            <w:bCs/>
            <w:sz w:val="24"/>
            <w:szCs w:val="24"/>
          </w:rPr>
          <w:t>mesmo em grandes centros</w:t>
        </w:r>
        <w:r w:rsidR="00AE7777">
          <w:rPr>
            <w:rFonts w:cs="Calibri"/>
            <w:bCs/>
            <w:sz w:val="24"/>
            <w:szCs w:val="24"/>
          </w:rPr>
          <w:t xml:space="preserve">, </w:t>
        </w:r>
      </w:ins>
      <w:del w:id="13" w:author="Ariani Caetano" w:date="2020-05-27T22:25:00Z">
        <w:r w:rsidRPr="00A43D75" w:rsidDel="00AE7777">
          <w:rPr>
            <w:rFonts w:cs="Calibri"/>
            <w:bCs/>
            <w:sz w:val="24"/>
            <w:szCs w:val="24"/>
          </w:rPr>
          <w:delText xml:space="preserve"> não tem ainda </w:delText>
        </w:r>
      </w:del>
      <w:ins w:id="14" w:author="Ariani Caetano" w:date="2020-05-27T22:25:00Z">
        <w:r w:rsidR="00AE7777">
          <w:rPr>
            <w:rFonts w:cs="Calibri"/>
            <w:bCs/>
            <w:sz w:val="24"/>
            <w:szCs w:val="24"/>
          </w:rPr>
          <w:t xml:space="preserve">sem </w:t>
        </w:r>
      </w:ins>
      <w:r w:rsidRPr="00A43D75">
        <w:rPr>
          <w:rFonts w:cs="Calibri"/>
          <w:bCs/>
          <w:sz w:val="24"/>
          <w:szCs w:val="24"/>
        </w:rPr>
        <w:t>conhecimento sobre direitos essenciais, boa parte da compreensão da informação de qualidade se</w:t>
      </w:r>
      <w:r w:rsidR="00860370" w:rsidRPr="00A43D75">
        <w:rPr>
          <w:rFonts w:cs="Calibri"/>
          <w:bCs/>
          <w:sz w:val="24"/>
          <w:szCs w:val="24"/>
        </w:rPr>
        <w:t xml:space="preserve"> perde por falta de entendimento sobre</w:t>
      </w:r>
      <w:r w:rsidRPr="00A43D75">
        <w:rPr>
          <w:rFonts w:cs="Calibri"/>
          <w:bCs/>
          <w:sz w:val="24"/>
          <w:szCs w:val="24"/>
        </w:rPr>
        <w:t xml:space="preserve"> </w:t>
      </w:r>
      <w:ins w:id="15" w:author="Ariani Caetano" w:date="2020-05-27T22:26:00Z">
        <w:r w:rsidR="00AE7777">
          <w:rPr>
            <w:rFonts w:cs="Calibri"/>
            <w:bCs/>
            <w:sz w:val="24"/>
            <w:szCs w:val="24"/>
          </w:rPr>
          <w:t xml:space="preserve">as </w:t>
        </w:r>
      </w:ins>
      <w:r w:rsidRPr="00A43D75">
        <w:rPr>
          <w:rFonts w:cs="Calibri"/>
          <w:bCs/>
          <w:sz w:val="24"/>
          <w:szCs w:val="24"/>
        </w:rPr>
        <w:t>siglas. Com isso, notícias de baixa qualidade, fake</w:t>
      </w:r>
      <w:ins w:id="16" w:author="Ariani Caetano" w:date="2020-05-27T22:26:00Z">
        <w:r w:rsidR="00AE7777">
          <w:rPr>
            <w:rFonts w:cs="Calibri"/>
            <w:bCs/>
            <w:sz w:val="24"/>
            <w:szCs w:val="24"/>
          </w:rPr>
          <w:t xml:space="preserve"> </w:t>
        </w:r>
      </w:ins>
      <w:r w:rsidRPr="00A43D75">
        <w:rPr>
          <w:rFonts w:cs="Calibri"/>
          <w:bCs/>
          <w:sz w:val="24"/>
          <w:szCs w:val="24"/>
        </w:rPr>
        <w:t>news</w:t>
      </w:r>
      <w:del w:id="17" w:author="Ariani Caetano" w:date="2020-05-27T22:26:00Z">
        <w:r w:rsidRPr="00A43D75" w:rsidDel="00AE7777">
          <w:rPr>
            <w:rFonts w:cs="Calibri"/>
            <w:bCs/>
            <w:sz w:val="24"/>
            <w:szCs w:val="24"/>
          </w:rPr>
          <w:delText xml:space="preserve">, </w:delText>
        </w:r>
      </w:del>
      <w:ins w:id="18" w:author="Ariani Caetano" w:date="2020-05-27T22:26:00Z">
        <w:r w:rsidR="00AE7777">
          <w:rPr>
            <w:rFonts w:cs="Calibri"/>
            <w:bCs/>
            <w:sz w:val="24"/>
            <w:szCs w:val="24"/>
          </w:rPr>
          <w:t xml:space="preserve"> e </w:t>
        </w:r>
      </w:ins>
      <w:r w:rsidRPr="00A43D75">
        <w:rPr>
          <w:rFonts w:cs="Calibri"/>
          <w:bCs/>
          <w:sz w:val="24"/>
          <w:szCs w:val="24"/>
        </w:rPr>
        <w:t>dados incorretos acabam ganhando espaço no referencial das pessoas</w:t>
      </w:r>
      <w:del w:id="19" w:author="Ariani Caetano" w:date="2020-05-27T22:26:00Z">
        <w:r w:rsidRPr="00A43D75" w:rsidDel="00AE7777">
          <w:rPr>
            <w:rFonts w:cs="Calibri"/>
            <w:bCs/>
            <w:sz w:val="24"/>
            <w:szCs w:val="24"/>
          </w:rPr>
          <w:delText xml:space="preserve"> e </w:delText>
        </w:r>
      </w:del>
      <w:ins w:id="20" w:author="Ariani Caetano" w:date="2020-05-27T22:26:00Z">
        <w:r w:rsidR="00AE7777">
          <w:rPr>
            <w:rFonts w:cs="Calibri"/>
            <w:bCs/>
            <w:sz w:val="24"/>
            <w:szCs w:val="24"/>
          </w:rPr>
          <w:t xml:space="preserve">, </w:t>
        </w:r>
      </w:ins>
      <w:r w:rsidRPr="00A43D75">
        <w:rPr>
          <w:rFonts w:cs="Calibri"/>
          <w:bCs/>
          <w:sz w:val="24"/>
          <w:szCs w:val="24"/>
        </w:rPr>
        <w:t>prejudicando o acesso a medidas e instâncias de prevenção e proteção tão essenciais neste momento.</w:t>
      </w:r>
    </w:p>
    <w:p w:rsidR="00AE7777" w:rsidRPr="00A43D75" w:rsidRDefault="00AE7777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:rsidR="006F71FC" w:rsidRDefault="006F71FC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A43D75">
        <w:rPr>
          <w:rFonts w:cs="Calibri"/>
          <w:bCs/>
          <w:sz w:val="24"/>
          <w:szCs w:val="24"/>
        </w:rPr>
        <w:t xml:space="preserve">Para tanto, foi criado </w:t>
      </w:r>
      <w:del w:id="21" w:author="Ariani Caetano" w:date="2020-05-27T22:26:00Z">
        <w:r w:rsidRPr="00A43D75" w:rsidDel="00AE7777">
          <w:rPr>
            <w:rFonts w:cs="Calibri"/>
            <w:bCs/>
            <w:sz w:val="24"/>
            <w:szCs w:val="24"/>
          </w:rPr>
          <w:delText xml:space="preserve">o </w:delText>
        </w:r>
      </w:del>
      <w:ins w:id="22" w:author="Ariani Caetano" w:date="2020-05-27T22:26:00Z">
        <w:r w:rsidR="00AE7777">
          <w:rPr>
            <w:rFonts w:cs="Calibri"/>
            <w:bCs/>
            <w:sz w:val="24"/>
            <w:szCs w:val="24"/>
          </w:rPr>
          <w:t>este</w:t>
        </w:r>
        <w:r w:rsidR="00AE7777" w:rsidRPr="00A43D75">
          <w:rPr>
            <w:rFonts w:cs="Calibri"/>
            <w:bCs/>
            <w:sz w:val="24"/>
            <w:szCs w:val="24"/>
          </w:rPr>
          <w:t xml:space="preserve"> </w:t>
        </w:r>
      </w:ins>
      <w:r w:rsidRPr="00A43D75">
        <w:rPr>
          <w:rFonts w:cs="Calibri"/>
          <w:bCs/>
          <w:sz w:val="24"/>
          <w:szCs w:val="24"/>
        </w:rPr>
        <w:t>dicionário de siglas, com linguagem simples</w:t>
      </w:r>
      <w:del w:id="23" w:author="Ariani Caetano" w:date="2020-05-27T22:26:00Z">
        <w:r w:rsidRPr="00A43D75" w:rsidDel="00AE7777">
          <w:rPr>
            <w:rFonts w:cs="Calibri"/>
            <w:bCs/>
            <w:sz w:val="24"/>
            <w:szCs w:val="24"/>
          </w:rPr>
          <w:delText xml:space="preserve">, </w:delText>
        </w:r>
      </w:del>
      <w:ins w:id="24" w:author="Ariani Caetano" w:date="2020-05-27T22:26:00Z">
        <w:r w:rsidR="00AE7777">
          <w:rPr>
            <w:rFonts w:cs="Calibri"/>
            <w:bCs/>
            <w:sz w:val="24"/>
            <w:szCs w:val="24"/>
          </w:rPr>
          <w:t xml:space="preserve"> e</w:t>
        </w:r>
        <w:r w:rsidR="00AE7777" w:rsidRPr="00A43D75">
          <w:rPr>
            <w:rFonts w:cs="Calibri"/>
            <w:bCs/>
            <w:sz w:val="24"/>
            <w:szCs w:val="24"/>
          </w:rPr>
          <w:t xml:space="preserve"> </w:t>
        </w:r>
      </w:ins>
      <w:del w:id="25" w:author="Ariani Caetano" w:date="2020-05-27T22:26:00Z">
        <w:r w:rsidRPr="00A43D75" w:rsidDel="00AE7777">
          <w:rPr>
            <w:rFonts w:cs="Calibri"/>
            <w:bCs/>
            <w:sz w:val="24"/>
            <w:szCs w:val="24"/>
          </w:rPr>
          <w:delText xml:space="preserve">onde </w:delText>
        </w:r>
      </w:del>
      <w:ins w:id="26" w:author="Ariani Caetano" w:date="2020-05-27T22:26:00Z">
        <w:r w:rsidR="00AE7777">
          <w:rPr>
            <w:rFonts w:cs="Calibri"/>
            <w:bCs/>
            <w:sz w:val="24"/>
            <w:szCs w:val="24"/>
          </w:rPr>
          <w:t>que</w:t>
        </w:r>
        <w:r w:rsidR="00AE7777" w:rsidRPr="00A43D75">
          <w:rPr>
            <w:rFonts w:cs="Calibri"/>
            <w:bCs/>
            <w:sz w:val="24"/>
            <w:szCs w:val="24"/>
          </w:rPr>
          <w:t xml:space="preserve"> </w:t>
        </w:r>
      </w:ins>
      <w:r w:rsidRPr="00A43D75">
        <w:rPr>
          <w:rFonts w:cs="Calibri"/>
          <w:bCs/>
          <w:sz w:val="24"/>
          <w:szCs w:val="24"/>
        </w:rPr>
        <w:t>não só</w:t>
      </w:r>
      <w:del w:id="27" w:author="Ariani Caetano" w:date="2020-05-27T22:26:00Z">
        <w:r w:rsidRPr="00A43D75" w:rsidDel="00AE7777">
          <w:rPr>
            <w:rFonts w:cs="Calibri"/>
            <w:bCs/>
            <w:sz w:val="24"/>
            <w:szCs w:val="24"/>
          </w:rPr>
          <w:delText xml:space="preserve"> se </w:delText>
        </w:r>
      </w:del>
      <w:ins w:id="28" w:author="Ariani Caetano" w:date="2020-05-27T22:26:00Z">
        <w:r w:rsidR="00AE7777">
          <w:rPr>
            <w:rFonts w:cs="Calibri"/>
            <w:bCs/>
            <w:sz w:val="24"/>
            <w:szCs w:val="24"/>
          </w:rPr>
          <w:t xml:space="preserve"> </w:t>
        </w:r>
      </w:ins>
      <w:r w:rsidRPr="00A43D75">
        <w:rPr>
          <w:rFonts w:cs="Calibri"/>
          <w:bCs/>
          <w:sz w:val="24"/>
          <w:szCs w:val="24"/>
        </w:rPr>
        <w:t>explica o exato</w:t>
      </w:r>
      <w:del w:id="29" w:author="Ariani Caetano" w:date="2020-05-27T22:26:00Z">
        <w:r w:rsidRPr="00A43D75" w:rsidDel="00AE7777">
          <w:rPr>
            <w:rFonts w:cs="Calibri"/>
            <w:bCs/>
            <w:sz w:val="24"/>
            <w:szCs w:val="24"/>
          </w:rPr>
          <w:delText xml:space="preserve"> teor </w:delText>
        </w:r>
      </w:del>
      <w:ins w:id="30" w:author="Ariani Caetano" w:date="2020-05-27T22:26:00Z">
        <w:r w:rsidR="00AE7777">
          <w:rPr>
            <w:rFonts w:cs="Calibri"/>
            <w:bCs/>
            <w:sz w:val="24"/>
            <w:szCs w:val="24"/>
          </w:rPr>
          <w:t xml:space="preserve"> significado </w:t>
        </w:r>
      </w:ins>
      <w:r w:rsidRPr="00A43D75">
        <w:rPr>
          <w:rFonts w:cs="Calibri"/>
          <w:bCs/>
          <w:sz w:val="24"/>
          <w:szCs w:val="24"/>
        </w:rPr>
        <w:t xml:space="preserve">de uma sigla, </w:t>
      </w:r>
      <w:ins w:id="31" w:author="Ariani Caetano" w:date="2020-05-27T22:27:00Z">
        <w:r w:rsidR="00AE7777">
          <w:rPr>
            <w:rFonts w:cs="Calibri"/>
            <w:bCs/>
            <w:sz w:val="24"/>
            <w:szCs w:val="24"/>
          </w:rPr>
          <w:t xml:space="preserve">mas também demonstra sua </w:t>
        </w:r>
      </w:ins>
      <w:del w:id="32" w:author="Ariani Caetano" w:date="2020-05-27T22:27:00Z">
        <w:r w:rsidRPr="00A43D75" w:rsidDel="00AE7777">
          <w:rPr>
            <w:rFonts w:cs="Calibri"/>
            <w:bCs/>
            <w:sz w:val="24"/>
            <w:szCs w:val="24"/>
          </w:rPr>
          <w:delText xml:space="preserve">como a </w:delText>
        </w:r>
      </w:del>
      <w:r w:rsidRPr="00A43D75">
        <w:rPr>
          <w:rFonts w:cs="Calibri"/>
          <w:bCs/>
          <w:sz w:val="24"/>
          <w:szCs w:val="24"/>
        </w:rPr>
        <w:t>função e utilidade neste momento específico.</w:t>
      </w:r>
      <w:ins w:id="33" w:author="Ariani Caetano" w:date="2020-05-27T22:27:00Z">
        <w:r w:rsidR="00AE7777">
          <w:rPr>
            <w:rFonts w:cs="Calibri"/>
            <w:bCs/>
            <w:sz w:val="24"/>
            <w:szCs w:val="24"/>
          </w:rPr>
          <w:t xml:space="preserve"> </w:t>
        </w:r>
      </w:ins>
    </w:p>
    <w:p w:rsidR="00A43D75" w:rsidRDefault="00A43D75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:rsidR="00E85AF2" w:rsidDel="00AE7777" w:rsidRDefault="00E85AF2" w:rsidP="00A43D75">
      <w:pPr>
        <w:suppressAutoHyphens/>
        <w:spacing w:after="0" w:line="240" w:lineRule="auto"/>
        <w:jc w:val="both"/>
        <w:rPr>
          <w:del w:id="34" w:author="Ariani Caetano" w:date="2020-05-27T22:27:00Z"/>
          <w:rFonts w:cs="Calibri"/>
          <w:bCs/>
          <w:sz w:val="24"/>
          <w:szCs w:val="24"/>
        </w:rPr>
      </w:pPr>
      <w:del w:id="35" w:author="Ariani Caetano" w:date="2020-05-27T22:27:00Z">
        <w:r w:rsidDel="00AE7777">
          <w:rPr>
            <w:rFonts w:cs="Calibri"/>
            <w:bCs/>
            <w:sz w:val="24"/>
            <w:szCs w:val="24"/>
          </w:rPr>
          <w:delText xml:space="preserve">Tem </w:delText>
        </w:r>
      </w:del>
      <w:ins w:id="36" w:author="Ariani Caetano" w:date="2020-05-27T22:27:00Z">
        <w:r w:rsidR="00AE7777">
          <w:rPr>
            <w:rFonts w:cs="Calibri"/>
            <w:bCs/>
            <w:sz w:val="24"/>
            <w:szCs w:val="24"/>
          </w:rPr>
          <w:t xml:space="preserve">Esta publicação tem </w:t>
        </w:r>
      </w:ins>
      <w:r>
        <w:rPr>
          <w:rFonts w:cs="Calibri"/>
          <w:bCs/>
          <w:sz w:val="24"/>
          <w:szCs w:val="24"/>
        </w:rPr>
        <w:t>a função adicional de explicar a estrutura do M</w:t>
      </w:r>
      <w:ins w:id="37" w:author="Ariani Caetano" w:date="2020-05-27T22:28:00Z">
        <w:r w:rsidR="00AE7777">
          <w:rPr>
            <w:rFonts w:cs="Calibri"/>
            <w:bCs/>
            <w:sz w:val="24"/>
            <w:szCs w:val="24"/>
          </w:rPr>
          <w:t>inistério Público do Trabalho (M</w:t>
        </w:r>
      </w:ins>
      <w:r>
        <w:rPr>
          <w:rFonts w:cs="Calibri"/>
          <w:bCs/>
          <w:sz w:val="24"/>
          <w:szCs w:val="24"/>
        </w:rPr>
        <w:t>PT</w:t>
      </w:r>
      <w:ins w:id="38" w:author="Ariani Caetano" w:date="2020-05-27T22:28:00Z">
        <w:r w:rsidR="00AE7777">
          <w:rPr>
            <w:rFonts w:cs="Calibri"/>
            <w:bCs/>
            <w:sz w:val="24"/>
            <w:szCs w:val="24"/>
          </w:rPr>
          <w:t>)</w:t>
        </w:r>
      </w:ins>
      <w:r>
        <w:rPr>
          <w:rFonts w:cs="Calibri"/>
          <w:bCs/>
          <w:sz w:val="24"/>
          <w:szCs w:val="24"/>
        </w:rPr>
        <w:t>, como atua e em que áreas contribui.</w:t>
      </w:r>
      <w:ins w:id="39" w:author="Ariani Caetano" w:date="2020-05-27T22:27:00Z">
        <w:r w:rsidR="00AE7777">
          <w:rPr>
            <w:rFonts w:cs="Calibri"/>
            <w:bCs/>
            <w:sz w:val="24"/>
            <w:szCs w:val="24"/>
          </w:rPr>
          <w:t xml:space="preserve"> </w:t>
        </w:r>
      </w:ins>
    </w:p>
    <w:p w:rsidR="00A43D75" w:rsidRPr="00A43D75" w:rsidDel="00AE7777" w:rsidRDefault="00A43D75" w:rsidP="00A43D75">
      <w:pPr>
        <w:suppressAutoHyphens/>
        <w:spacing w:after="0" w:line="240" w:lineRule="auto"/>
        <w:jc w:val="both"/>
        <w:rPr>
          <w:del w:id="40" w:author="Ariani Caetano" w:date="2020-05-27T22:27:00Z"/>
          <w:rFonts w:cs="Calibri"/>
          <w:bCs/>
          <w:sz w:val="24"/>
          <w:szCs w:val="24"/>
        </w:rPr>
      </w:pPr>
    </w:p>
    <w:p w:rsidR="006F71FC" w:rsidRDefault="006F71FC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A43D75">
        <w:rPr>
          <w:rFonts w:cs="Calibri"/>
          <w:bCs/>
          <w:sz w:val="24"/>
          <w:szCs w:val="24"/>
        </w:rPr>
        <w:t>Pode ser vinculado ao Abril Verde, porque informação é proteção à saú</w:t>
      </w:r>
      <w:r w:rsidR="00860370" w:rsidRPr="00A43D75">
        <w:rPr>
          <w:rFonts w:cs="Calibri"/>
          <w:bCs/>
          <w:sz w:val="24"/>
          <w:szCs w:val="24"/>
        </w:rPr>
        <w:t xml:space="preserve">de e </w:t>
      </w:r>
      <w:ins w:id="41" w:author="Ariani Caetano" w:date="2020-05-27T22:28:00Z">
        <w:r w:rsidR="00AE7777">
          <w:rPr>
            <w:rFonts w:cs="Calibri"/>
            <w:bCs/>
            <w:sz w:val="24"/>
            <w:szCs w:val="24"/>
          </w:rPr>
          <w:t xml:space="preserve">à </w:t>
        </w:r>
      </w:ins>
      <w:r w:rsidR="00860370" w:rsidRPr="00A43D75">
        <w:rPr>
          <w:rFonts w:cs="Calibri"/>
          <w:bCs/>
          <w:sz w:val="24"/>
          <w:szCs w:val="24"/>
        </w:rPr>
        <w:t>segurança em tempos de coro</w:t>
      </w:r>
      <w:r w:rsidRPr="00A43D75">
        <w:rPr>
          <w:rFonts w:cs="Calibri"/>
          <w:bCs/>
          <w:sz w:val="24"/>
          <w:szCs w:val="24"/>
        </w:rPr>
        <w:t xml:space="preserve">navírus, </w:t>
      </w:r>
      <w:r w:rsidR="00860370">
        <w:rPr>
          <w:rFonts w:cs="Calibri"/>
          <w:bCs/>
          <w:sz w:val="24"/>
          <w:szCs w:val="24"/>
        </w:rPr>
        <w:t>ou mesmo s</w:t>
      </w:r>
      <w:r w:rsidRPr="00A43D75">
        <w:rPr>
          <w:rFonts w:cs="Calibri"/>
          <w:bCs/>
          <w:sz w:val="24"/>
          <w:szCs w:val="24"/>
        </w:rPr>
        <w:t xml:space="preserve">er </w:t>
      </w:r>
      <w:del w:id="42" w:author="Ariani Caetano" w:date="2020-05-27T22:28:00Z">
        <w:r w:rsidRPr="00A43D75" w:rsidDel="00AE7777">
          <w:rPr>
            <w:rFonts w:cs="Calibri"/>
            <w:bCs/>
            <w:sz w:val="24"/>
            <w:szCs w:val="24"/>
          </w:rPr>
          <w:delText xml:space="preserve">somente </w:delText>
        </w:r>
      </w:del>
      <w:r w:rsidRPr="00A43D75">
        <w:rPr>
          <w:rFonts w:cs="Calibri"/>
          <w:bCs/>
          <w:sz w:val="24"/>
          <w:szCs w:val="24"/>
        </w:rPr>
        <w:t>difundido</w:t>
      </w:r>
      <w:ins w:id="43" w:author="Ariani Caetano" w:date="2020-05-27T22:28:00Z">
        <w:r w:rsidR="00AE7777">
          <w:rPr>
            <w:rFonts w:cs="Calibri"/>
            <w:bCs/>
            <w:sz w:val="24"/>
            <w:szCs w:val="24"/>
          </w:rPr>
          <w:t xml:space="preserve"> apenas</w:t>
        </w:r>
      </w:ins>
      <w:r w:rsidRPr="00A43D75">
        <w:rPr>
          <w:rFonts w:cs="Calibri"/>
          <w:bCs/>
          <w:sz w:val="24"/>
          <w:szCs w:val="24"/>
        </w:rPr>
        <w:t xml:space="preserve"> para entendimento da pandemia que se irradia no mundo inteiro.</w:t>
      </w:r>
    </w:p>
    <w:p w:rsidR="00860370" w:rsidRPr="00A43D75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:rsidR="00860370" w:rsidRDefault="006F71FC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A43D75">
        <w:rPr>
          <w:rFonts w:cs="Calibri"/>
          <w:bCs/>
          <w:sz w:val="24"/>
          <w:szCs w:val="24"/>
        </w:rPr>
        <w:t xml:space="preserve">Caso </w:t>
      </w:r>
      <w:ins w:id="44" w:author="Ariani Caetano" w:date="2020-05-27T22:29:00Z">
        <w:r w:rsidR="00AE7777">
          <w:rPr>
            <w:rFonts w:cs="Calibri"/>
            <w:bCs/>
            <w:sz w:val="24"/>
            <w:szCs w:val="24"/>
          </w:rPr>
          <w:t xml:space="preserve">seja </w:t>
        </w:r>
      </w:ins>
      <w:r w:rsidRPr="00A43D75">
        <w:rPr>
          <w:rFonts w:cs="Calibri"/>
          <w:bCs/>
          <w:sz w:val="24"/>
          <w:szCs w:val="24"/>
        </w:rPr>
        <w:t>divulgado como mote do Abril Verde, sugere-se apresentação de</w:t>
      </w:r>
      <w:r w:rsidR="00860370" w:rsidRPr="00A43D75">
        <w:rPr>
          <w:rFonts w:cs="Calibri"/>
          <w:bCs/>
          <w:sz w:val="24"/>
          <w:szCs w:val="24"/>
        </w:rPr>
        <w:t xml:space="preserve"> abertura na forma de acróstico</w:t>
      </w:r>
      <w:r w:rsidR="00860370">
        <w:rPr>
          <w:rFonts w:cs="Calibri"/>
          <w:bCs/>
          <w:sz w:val="24"/>
          <w:szCs w:val="24"/>
        </w:rPr>
        <w:t>: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A43D75">
        <w:rPr>
          <w:rFonts w:cs="Calibri"/>
          <w:bCs/>
          <w:color w:val="70AD47"/>
          <w:sz w:val="24"/>
          <w:szCs w:val="24"/>
        </w:rPr>
        <w:t>A</w:t>
      </w:r>
      <w:r>
        <w:rPr>
          <w:rFonts w:cs="Calibri"/>
          <w:bCs/>
          <w:sz w:val="24"/>
          <w:szCs w:val="24"/>
        </w:rPr>
        <w:t>NVISA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A</w:t>
      </w:r>
      <w:r w:rsidRPr="00A43D75">
        <w:rPr>
          <w:rFonts w:cs="Calibri"/>
          <w:bCs/>
          <w:color w:val="70AD47"/>
          <w:sz w:val="24"/>
          <w:szCs w:val="24"/>
        </w:rPr>
        <w:t>B</w:t>
      </w:r>
      <w:r>
        <w:rPr>
          <w:rFonts w:cs="Calibri"/>
          <w:bCs/>
          <w:sz w:val="24"/>
          <w:szCs w:val="24"/>
        </w:rPr>
        <w:t>NT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N</w:t>
      </w:r>
      <w:r w:rsidRPr="00A43D75">
        <w:rPr>
          <w:rFonts w:cs="Calibri"/>
          <w:bCs/>
          <w:color w:val="70AD47"/>
          <w:sz w:val="24"/>
          <w:szCs w:val="24"/>
        </w:rPr>
        <w:t>R</w:t>
      </w:r>
      <w:r>
        <w:rPr>
          <w:rFonts w:cs="Calibri"/>
          <w:bCs/>
          <w:sz w:val="24"/>
          <w:szCs w:val="24"/>
        </w:rPr>
        <w:t>S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C</w:t>
      </w:r>
      <w:r w:rsidRPr="00A43D75">
        <w:rPr>
          <w:rFonts w:cs="Calibri"/>
          <w:bCs/>
          <w:color w:val="70AD47"/>
          <w:sz w:val="24"/>
          <w:szCs w:val="24"/>
        </w:rPr>
        <w:t>I</w:t>
      </w:r>
      <w:r>
        <w:rPr>
          <w:rFonts w:cs="Calibri"/>
          <w:bCs/>
          <w:sz w:val="24"/>
          <w:szCs w:val="24"/>
        </w:rPr>
        <w:t>PAS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CONA</w:t>
      </w:r>
      <w:r w:rsidRPr="00A43D75">
        <w:rPr>
          <w:rFonts w:cs="Calibri"/>
          <w:bCs/>
          <w:color w:val="70AD47"/>
          <w:sz w:val="24"/>
          <w:szCs w:val="24"/>
        </w:rPr>
        <w:t>L</w:t>
      </w:r>
      <w:r>
        <w:rPr>
          <w:rFonts w:cs="Calibri"/>
          <w:bCs/>
          <w:sz w:val="24"/>
          <w:szCs w:val="24"/>
        </w:rPr>
        <w:t>IS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CO</w:t>
      </w:r>
      <w:r w:rsidRPr="00A43D75">
        <w:rPr>
          <w:rFonts w:cs="Calibri"/>
          <w:bCs/>
          <w:color w:val="70AD47"/>
          <w:sz w:val="24"/>
          <w:szCs w:val="24"/>
        </w:rPr>
        <w:t>V</w:t>
      </w:r>
      <w:r>
        <w:rPr>
          <w:rFonts w:cs="Calibri"/>
          <w:bCs/>
          <w:sz w:val="24"/>
          <w:szCs w:val="24"/>
        </w:rPr>
        <w:t>ID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C</w:t>
      </w:r>
      <w:r w:rsidRPr="00A43D75">
        <w:rPr>
          <w:rFonts w:cs="Calibri"/>
          <w:bCs/>
          <w:color w:val="70AD47"/>
          <w:sz w:val="24"/>
          <w:szCs w:val="24"/>
        </w:rPr>
        <w:t>E</w:t>
      </w:r>
      <w:r>
        <w:rPr>
          <w:rFonts w:cs="Calibri"/>
          <w:bCs/>
          <w:sz w:val="24"/>
          <w:szCs w:val="24"/>
        </w:rPr>
        <w:t>REST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SA</w:t>
      </w:r>
      <w:r w:rsidRPr="00A43D75">
        <w:rPr>
          <w:rFonts w:cs="Calibri"/>
          <w:bCs/>
          <w:color w:val="70AD47"/>
          <w:sz w:val="24"/>
          <w:szCs w:val="24"/>
        </w:rPr>
        <w:t>R</w:t>
      </w:r>
      <w:r>
        <w:rPr>
          <w:rFonts w:cs="Calibri"/>
          <w:bCs/>
          <w:sz w:val="24"/>
          <w:szCs w:val="24"/>
        </w:rPr>
        <w:t>S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CO</w:t>
      </w:r>
      <w:r w:rsidRPr="00A43D75">
        <w:rPr>
          <w:rFonts w:cs="Calibri"/>
          <w:bCs/>
          <w:color w:val="70AD47"/>
          <w:sz w:val="24"/>
          <w:szCs w:val="24"/>
        </w:rPr>
        <w:t>D</w:t>
      </w:r>
      <w:r>
        <w:rPr>
          <w:rFonts w:cs="Calibri"/>
          <w:bCs/>
          <w:sz w:val="24"/>
          <w:szCs w:val="24"/>
        </w:rPr>
        <w:t>EMAT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A43D75">
        <w:rPr>
          <w:rFonts w:cs="Calibri"/>
          <w:bCs/>
          <w:color w:val="70AD47"/>
          <w:sz w:val="24"/>
          <w:szCs w:val="24"/>
        </w:rPr>
        <w:t>E</w:t>
      </w:r>
      <w:r>
        <w:rPr>
          <w:rFonts w:cs="Calibri"/>
          <w:bCs/>
          <w:sz w:val="24"/>
          <w:szCs w:val="24"/>
        </w:rPr>
        <w:t>PI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:rsidR="006F71FC" w:rsidRPr="00A43D75" w:rsidRDefault="00E85AF2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99023B">
        <w:rPr>
          <w:rFonts w:cs="Calibri"/>
          <w:bCs/>
          <w:sz w:val="24"/>
          <w:szCs w:val="24"/>
          <w:highlight w:val="yellow"/>
          <w:rPrChange w:id="45" w:author="Ariani Caetano" w:date="2020-05-27T22:32:00Z">
            <w:rPr>
              <w:rFonts w:cs="Calibri"/>
              <w:bCs/>
              <w:sz w:val="24"/>
              <w:szCs w:val="24"/>
            </w:rPr>
          </w:rPrChange>
        </w:rPr>
        <w:t>Em seguida,</w:t>
      </w:r>
      <w:r w:rsidR="006F71FC" w:rsidRPr="0099023B">
        <w:rPr>
          <w:rFonts w:cs="Calibri"/>
          <w:bCs/>
          <w:sz w:val="24"/>
          <w:szCs w:val="24"/>
          <w:highlight w:val="yellow"/>
          <w:rPrChange w:id="46" w:author="Ariani Caetano" w:date="2020-05-27T22:32:00Z">
            <w:rPr>
              <w:rFonts w:cs="Calibri"/>
              <w:bCs/>
              <w:sz w:val="24"/>
              <w:szCs w:val="24"/>
            </w:rPr>
          </w:rPrChange>
        </w:rPr>
        <w:t xml:space="preserve"> </w:t>
      </w:r>
      <w:del w:id="47" w:author="Ariani Caetano" w:date="2020-05-27T22:29:00Z">
        <w:r w:rsidR="006F71FC" w:rsidRPr="0099023B" w:rsidDel="0018505B">
          <w:rPr>
            <w:rFonts w:cs="Calibri"/>
            <w:bCs/>
            <w:sz w:val="24"/>
            <w:szCs w:val="24"/>
            <w:highlight w:val="yellow"/>
            <w:rPrChange w:id="48" w:author="Ariani Caetano" w:date="2020-05-27T22:32:00Z">
              <w:rPr>
                <w:rFonts w:cs="Calibri"/>
                <w:bCs/>
                <w:sz w:val="24"/>
                <w:szCs w:val="24"/>
              </w:rPr>
            </w:rPrChange>
          </w:rPr>
          <w:delText xml:space="preserve">destacando </w:delText>
        </w:r>
      </w:del>
      <w:ins w:id="49" w:author="Ariani Caetano" w:date="2020-05-27T22:29:00Z">
        <w:r w:rsidR="0018505B" w:rsidRPr="0099023B">
          <w:rPr>
            <w:rFonts w:cs="Calibri"/>
            <w:bCs/>
            <w:sz w:val="24"/>
            <w:szCs w:val="24"/>
            <w:highlight w:val="yellow"/>
            <w:rPrChange w:id="50" w:author="Ariani Caetano" w:date="2020-05-27T22:32:00Z">
              <w:rPr>
                <w:rFonts w:cs="Calibri"/>
                <w:bCs/>
                <w:sz w:val="24"/>
                <w:szCs w:val="24"/>
              </w:rPr>
            </w:rPrChange>
          </w:rPr>
          <w:t xml:space="preserve">destacam-se </w:t>
        </w:r>
      </w:ins>
      <w:r w:rsidR="006F71FC" w:rsidRPr="0099023B">
        <w:rPr>
          <w:rFonts w:cs="Calibri"/>
          <w:bCs/>
          <w:sz w:val="24"/>
          <w:szCs w:val="24"/>
          <w:highlight w:val="yellow"/>
          <w:rPrChange w:id="51" w:author="Ariani Caetano" w:date="2020-05-27T22:32:00Z">
            <w:rPr>
              <w:rFonts w:cs="Calibri"/>
              <w:bCs/>
              <w:sz w:val="24"/>
              <w:szCs w:val="24"/>
            </w:rPr>
          </w:rPrChange>
        </w:rPr>
        <w:t xml:space="preserve">as siglas </w:t>
      </w:r>
      <w:del w:id="52" w:author="Ariani Caetano" w:date="2020-05-27T22:29:00Z">
        <w:r w:rsidR="006F71FC" w:rsidRPr="0099023B" w:rsidDel="0018505B">
          <w:rPr>
            <w:rFonts w:cs="Calibri"/>
            <w:bCs/>
            <w:sz w:val="24"/>
            <w:szCs w:val="24"/>
            <w:highlight w:val="yellow"/>
            <w:rPrChange w:id="53" w:author="Ariani Caetano" w:date="2020-05-27T22:32:00Z">
              <w:rPr>
                <w:rFonts w:cs="Calibri"/>
                <w:bCs/>
                <w:sz w:val="24"/>
                <w:szCs w:val="24"/>
              </w:rPr>
            </w:rPrChange>
          </w:rPr>
          <w:delText xml:space="preserve">com  </w:delText>
        </w:r>
      </w:del>
      <w:ins w:id="54" w:author="Ariani Caetano" w:date="2020-05-27T22:29:00Z">
        <w:r w:rsidR="0018505B" w:rsidRPr="0099023B">
          <w:rPr>
            <w:rFonts w:cs="Calibri"/>
            <w:bCs/>
            <w:sz w:val="24"/>
            <w:szCs w:val="24"/>
            <w:highlight w:val="yellow"/>
            <w:rPrChange w:id="55" w:author="Ariani Caetano" w:date="2020-05-27T22:32:00Z">
              <w:rPr>
                <w:rFonts w:cs="Calibri"/>
                <w:bCs/>
                <w:sz w:val="24"/>
                <w:szCs w:val="24"/>
              </w:rPr>
            </w:rPrChange>
          </w:rPr>
          <w:t xml:space="preserve">com </w:t>
        </w:r>
      </w:ins>
      <w:r w:rsidR="006F71FC" w:rsidRPr="0099023B">
        <w:rPr>
          <w:rFonts w:cs="Calibri"/>
          <w:bCs/>
          <w:sz w:val="24"/>
          <w:szCs w:val="24"/>
          <w:highlight w:val="yellow"/>
          <w:rPrChange w:id="56" w:author="Ariani Caetano" w:date="2020-05-27T22:32:00Z">
            <w:rPr>
              <w:rFonts w:cs="Calibri"/>
              <w:bCs/>
              <w:sz w:val="24"/>
              <w:szCs w:val="24"/>
            </w:rPr>
          </w:rPrChange>
        </w:rPr>
        <w:t>o seguinte texto de abertura:</w:t>
      </w:r>
    </w:p>
    <w:p w:rsidR="006F71FC" w:rsidRPr="00A43D75" w:rsidRDefault="006F71FC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:rsidR="006F71FC" w:rsidRPr="00A43D75" w:rsidDel="0018505B" w:rsidRDefault="006F71FC" w:rsidP="00A43D75">
      <w:pPr>
        <w:suppressAutoHyphens/>
        <w:spacing w:after="0" w:line="240" w:lineRule="auto"/>
        <w:jc w:val="both"/>
        <w:rPr>
          <w:del w:id="57" w:author="Ariani Caetano" w:date="2020-05-27T22:29:00Z"/>
          <w:rFonts w:cs="Calibri"/>
          <w:bCs/>
          <w:sz w:val="24"/>
          <w:szCs w:val="24"/>
        </w:rPr>
      </w:pPr>
      <w:r w:rsidRPr="00A43D75">
        <w:rPr>
          <w:rFonts w:cs="Calibri"/>
          <w:bCs/>
          <w:sz w:val="24"/>
          <w:szCs w:val="24"/>
        </w:rPr>
        <w:t>O Abril Verde é o mês dedicado à prevenção de acidentes de trabalho e à saúde e segurança do trabalhador</w:t>
      </w:r>
      <w:del w:id="58" w:author="Ariani Caetano" w:date="2020-05-27T22:29:00Z">
        <w:r w:rsidRPr="00A43D75" w:rsidDel="0018505B">
          <w:rPr>
            <w:rFonts w:cs="Calibri"/>
            <w:bCs/>
            <w:sz w:val="24"/>
            <w:szCs w:val="24"/>
          </w:rPr>
          <w:delText xml:space="preserve"> e da trabalhadora, </w:delText>
        </w:r>
      </w:del>
      <w:ins w:id="59" w:author="Ariani Caetano" w:date="2020-05-27T22:29:00Z">
        <w:r w:rsidR="0018505B">
          <w:rPr>
            <w:rFonts w:cs="Calibri"/>
            <w:bCs/>
            <w:sz w:val="24"/>
            <w:szCs w:val="24"/>
          </w:rPr>
          <w:t xml:space="preserve"> </w:t>
        </w:r>
      </w:ins>
      <w:r w:rsidRPr="00A43D75">
        <w:rPr>
          <w:rFonts w:cs="Calibri"/>
          <w:bCs/>
          <w:sz w:val="24"/>
          <w:szCs w:val="24"/>
        </w:rPr>
        <w:t>nas mais diversas áreas.</w:t>
      </w:r>
      <w:ins w:id="60" w:author="Ariani Caetano" w:date="2020-05-27T22:29:00Z">
        <w:r w:rsidR="0018505B">
          <w:rPr>
            <w:rFonts w:cs="Calibri"/>
            <w:bCs/>
            <w:sz w:val="24"/>
            <w:szCs w:val="24"/>
          </w:rPr>
          <w:t xml:space="preserve"> </w:t>
        </w:r>
      </w:ins>
    </w:p>
    <w:p w:rsidR="006F71FC" w:rsidRDefault="006F71FC" w:rsidP="00A43D75">
      <w:pPr>
        <w:suppressAutoHyphens/>
        <w:spacing w:after="0" w:line="240" w:lineRule="auto"/>
        <w:jc w:val="both"/>
        <w:rPr>
          <w:ins w:id="61" w:author="Ariani Caetano" w:date="2020-05-27T22:30:00Z"/>
          <w:rFonts w:cs="Calibri"/>
          <w:bCs/>
          <w:sz w:val="24"/>
          <w:szCs w:val="24"/>
        </w:rPr>
      </w:pPr>
      <w:r w:rsidRPr="00A43D75">
        <w:rPr>
          <w:rFonts w:cs="Calibri"/>
          <w:bCs/>
          <w:sz w:val="24"/>
          <w:szCs w:val="24"/>
        </w:rPr>
        <w:t xml:space="preserve">Mas este é um abril atípico. Nossa atenção, </w:t>
      </w:r>
      <w:del w:id="62" w:author="Ariani Caetano" w:date="2020-05-27T22:30:00Z">
        <w:r w:rsidRPr="00A43D75" w:rsidDel="0018505B">
          <w:rPr>
            <w:rFonts w:cs="Calibri"/>
            <w:bCs/>
            <w:sz w:val="24"/>
            <w:szCs w:val="24"/>
          </w:rPr>
          <w:delText xml:space="preserve">nosso </w:delText>
        </w:r>
      </w:del>
      <w:r w:rsidRPr="00A43D75">
        <w:rPr>
          <w:rFonts w:cs="Calibri"/>
          <w:bCs/>
          <w:sz w:val="24"/>
          <w:szCs w:val="24"/>
        </w:rPr>
        <w:t>esforço e</w:t>
      </w:r>
      <w:del w:id="63" w:author="Ariani Caetano" w:date="2020-05-27T22:30:00Z">
        <w:r w:rsidRPr="00A43D75" w:rsidDel="0018505B">
          <w:rPr>
            <w:rFonts w:cs="Calibri"/>
            <w:bCs/>
            <w:sz w:val="24"/>
            <w:szCs w:val="24"/>
          </w:rPr>
          <w:delText xml:space="preserve"> nosso </w:delText>
        </w:r>
      </w:del>
      <w:ins w:id="64" w:author="Ariani Caetano" w:date="2020-05-27T22:30:00Z">
        <w:r w:rsidR="0018505B">
          <w:rPr>
            <w:rFonts w:cs="Calibri"/>
            <w:bCs/>
            <w:sz w:val="24"/>
            <w:szCs w:val="24"/>
          </w:rPr>
          <w:t xml:space="preserve"> </w:t>
        </w:r>
      </w:ins>
      <w:r w:rsidRPr="00A43D75">
        <w:rPr>
          <w:rFonts w:cs="Calibri"/>
          <w:bCs/>
          <w:sz w:val="24"/>
          <w:szCs w:val="24"/>
        </w:rPr>
        <w:t>trabalho estão voltados ao combate e à prevenção do coronavírus.</w:t>
      </w:r>
    </w:p>
    <w:p w:rsidR="0018505B" w:rsidRPr="00A43D75" w:rsidRDefault="0018505B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:rsidR="006F71FC" w:rsidRPr="00A43D75" w:rsidRDefault="006F71FC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A43D75">
        <w:rPr>
          <w:rFonts w:cs="Calibri"/>
          <w:bCs/>
          <w:sz w:val="24"/>
          <w:szCs w:val="24"/>
        </w:rPr>
        <w:t>Máscaras, luvas</w:t>
      </w:r>
      <w:del w:id="65" w:author="Ariani Caetano" w:date="2020-05-27T22:30:00Z">
        <w:r w:rsidRPr="00A43D75" w:rsidDel="0018505B">
          <w:rPr>
            <w:rFonts w:cs="Calibri"/>
            <w:bCs/>
            <w:sz w:val="24"/>
            <w:szCs w:val="24"/>
          </w:rPr>
          <w:delText xml:space="preserve">, </w:delText>
        </w:r>
      </w:del>
      <w:ins w:id="66" w:author="Ariani Caetano" w:date="2020-05-27T22:30:00Z">
        <w:r w:rsidR="0018505B">
          <w:rPr>
            <w:rFonts w:cs="Calibri"/>
            <w:bCs/>
            <w:sz w:val="24"/>
            <w:szCs w:val="24"/>
          </w:rPr>
          <w:t xml:space="preserve"> e</w:t>
        </w:r>
        <w:r w:rsidR="0018505B" w:rsidRPr="00A43D75">
          <w:rPr>
            <w:rFonts w:cs="Calibri"/>
            <w:bCs/>
            <w:sz w:val="24"/>
            <w:szCs w:val="24"/>
          </w:rPr>
          <w:t xml:space="preserve"> </w:t>
        </w:r>
        <w:r w:rsidR="0018505B">
          <w:rPr>
            <w:rFonts w:cs="Calibri"/>
            <w:bCs/>
            <w:sz w:val="24"/>
            <w:szCs w:val="24"/>
          </w:rPr>
          <w:t xml:space="preserve">outros </w:t>
        </w:r>
      </w:ins>
      <w:r w:rsidRPr="00A43D75">
        <w:rPr>
          <w:rFonts w:cs="Calibri"/>
          <w:bCs/>
          <w:sz w:val="24"/>
          <w:szCs w:val="24"/>
        </w:rPr>
        <w:t>elementos que</w:t>
      </w:r>
      <w:r w:rsidR="00860370" w:rsidRPr="00A43D75">
        <w:rPr>
          <w:rFonts w:cs="Calibri"/>
          <w:bCs/>
          <w:sz w:val="24"/>
          <w:szCs w:val="24"/>
        </w:rPr>
        <w:t xml:space="preserve"> </w:t>
      </w:r>
      <w:del w:id="67" w:author="Ariani Caetano" w:date="2020-05-27T22:30:00Z">
        <w:r w:rsidR="00860370" w:rsidRPr="00A43D75" w:rsidDel="0018505B">
          <w:rPr>
            <w:rFonts w:cs="Calibri"/>
            <w:bCs/>
            <w:sz w:val="24"/>
            <w:szCs w:val="24"/>
          </w:rPr>
          <w:delText xml:space="preserve">hoje </w:delText>
        </w:r>
      </w:del>
      <w:ins w:id="68" w:author="Ariani Caetano" w:date="2020-05-27T22:30:00Z">
        <w:r w:rsidR="0018505B">
          <w:rPr>
            <w:rFonts w:cs="Calibri"/>
            <w:bCs/>
            <w:sz w:val="24"/>
            <w:szCs w:val="24"/>
          </w:rPr>
          <w:t xml:space="preserve">tanto temos visto hoje em dia </w:t>
        </w:r>
      </w:ins>
      <w:del w:id="69" w:author="Ariani Caetano" w:date="2020-05-27T22:30:00Z">
        <w:r w:rsidR="00860370" w:rsidRPr="00A43D75" w:rsidDel="0018505B">
          <w:rPr>
            <w:rFonts w:cs="Calibri"/>
            <w:bCs/>
            <w:sz w:val="24"/>
            <w:szCs w:val="24"/>
          </w:rPr>
          <w:delText>vemos</w:delText>
        </w:r>
        <w:r w:rsidRPr="00A43D75" w:rsidDel="0018505B">
          <w:rPr>
            <w:rFonts w:cs="Calibri"/>
            <w:bCs/>
            <w:sz w:val="24"/>
            <w:szCs w:val="24"/>
          </w:rPr>
          <w:delText xml:space="preserve">, </w:delText>
        </w:r>
      </w:del>
      <w:r w:rsidRPr="00A43D75">
        <w:rPr>
          <w:rFonts w:cs="Calibri"/>
          <w:bCs/>
          <w:sz w:val="24"/>
          <w:szCs w:val="24"/>
        </w:rPr>
        <w:t xml:space="preserve">são </w:t>
      </w:r>
      <w:r w:rsidR="00860370" w:rsidRPr="00A43D75">
        <w:rPr>
          <w:rFonts w:cs="Calibri"/>
          <w:bCs/>
          <w:sz w:val="24"/>
          <w:szCs w:val="24"/>
        </w:rPr>
        <w:t xml:space="preserve">chamados de </w:t>
      </w:r>
      <w:r w:rsidRPr="00A43D75">
        <w:rPr>
          <w:rFonts w:cs="Calibri"/>
          <w:bCs/>
          <w:sz w:val="24"/>
          <w:szCs w:val="24"/>
        </w:rPr>
        <w:t>EPI</w:t>
      </w:r>
      <w:del w:id="70" w:author="Ariani Caetano" w:date="2020-05-27T22:30:00Z">
        <w:r w:rsidRPr="00A43D75" w:rsidDel="0018505B">
          <w:rPr>
            <w:rFonts w:cs="Calibri"/>
            <w:bCs/>
            <w:sz w:val="24"/>
            <w:szCs w:val="24"/>
          </w:rPr>
          <w:delText>´</w:delText>
        </w:r>
      </w:del>
      <w:r w:rsidRPr="00A43D75">
        <w:rPr>
          <w:rFonts w:cs="Calibri"/>
          <w:bCs/>
          <w:sz w:val="24"/>
          <w:szCs w:val="24"/>
        </w:rPr>
        <w:t>s.</w:t>
      </w:r>
      <w:r w:rsidR="00860370" w:rsidRPr="00A43D75">
        <w:rPr>
          <w:rFonts w:cs="Calibri"/>
          <w:bCs/>
          <w:sz w:val="24"/>
          <w:szCs w:val="24"/>
        </w:rPr>
        <w:t xml:space="preserve"> EPI é</w:t>
      </w:r>
      <w:del w:id="71" w:author="Ariani Caetano" w:date="2020-05-27T22:30:00Z">
        <w:r w:rsidR="00860370" w:rsidRPr="00A43D75" w:rsidDel="0018505B">
          <w:rPr>
            <w:rFonts w:cs="Calibri"/>
            <w:bCs/>
            <w:sz w:val="24"/>
            <w:szCs w:val="24"/>
          </w:rPr>
          <w:delText xml:space="preserve"> um</w:delText>
        </w:r>
      </w:del>
      <w:ins w:id="72" w:author="Ariani Caetano" w:date="2020-05-27T22:30:00Z">
        <w:r w:rsidR="0018505B">
          <w:rPr>
            <w:rFonts w:cs="Calibri"/>
            <w:bCs/>
            <w:sz w:val="24"/>
            <w:szCs w:val="24"/>
          </w:rPr>
          <w:t xml:space="preserve"> </w:t>
        </w:r>
      </w:ins>
      <w:r w:rsidR="00860370" w:rsidRPr="00A43D75">
        <w:rPr>
          <w:rFonts w:cs="Calibri"/>
          <w:bCs/>
          <w:sz w:val="24"/>
          <w:szCs w:val="24"/>
        </w:rPr>
        <w:t>a sigla</w:t>
      </w:r>
      <w:del w:id="73" w:author="Ariani Caetano" w:date="2020-05-27T22:30:00Z">
        <w:r w:rsidR="00860370" w:rsidRPr="00A43D75" w:rsidDel="0018505B">
          <w:rPr>
            <w:rFonts w:cs="Calibri"/>
            <w:bCs/>
            <w:sz w:val="24"/>
            <w:szCs w:val="24"/>
          </w:rPr>
          <w:delText>, que remete a</w:delText>
        </w:r>
      </w:del>
      <w:ins w:id="74" w:author="Ariani Caetano" w:date="2020-05-27T22:30:00Z">
        <w:r w:rsidR="0018505B">
          <w:rPr>
            <w:rFonts w:cs="Calibri"/>
            <w:bCs/>
            <w:sz w:val="24"/>
            <w:szCs w:val="24"/>
          </w:rPr>
          <w:t xml:space="preserve"> de</w:t>
        </w:r>
      </w:ins>
      <w:r w:rsidR="00860370" w:rsidRPr="00A43D75">
        <w:rPr>
          <w:rFonts w:cs="Calibri"/>
          <w:bCs/>
          <w:sz w:val="24"/>
          <w:szCs w:val="24"/>
        </w:rPr>
        <w:t xml:space="preserve"> </w:t>
      </w:r>
      <w:del w:id="75" w:author="Ariani Caetano" w:date="2020-05-27T22:30:00Z">
        <w:r w:rsidR="00860370" w:rsidRPr="00A43D75" w:rsidDel="0018505B">
          <w:rPr>
            <w:rFonts w:cs="Calibri"/>
            <w:bCs/>
            <w:sz w:val="24"/>
            <w:szCs w:val="24"/>
          </w:rPr>
          <w:delText xml:space="preserve">Equipamento </w:delText>
        </w:r>
      </w:del>
      <w:ins w:id="76" w:author="Ariani Caetano" w:date="2020-05-27T22:30:00Z">
        <w:r w:rsidR="0018505B">
          <w:rPr>
            <w:rFonts w:cs="Calibri"/>
            <w:bCs/>
            <w:sz w:val="24"/>
            <w:szCs w:val="24"/>
          </w:rPr>
          <w:t>e</w:t>
        </w:r>
        <w:r w:rsidR="0018505B" w:rsidRPr="00A43D75">
          <w:rPr>
            <w:rFonts w:cs="Calibri"/>
            <w:bCs/>
            <w:sz w:val="24"/>
            <w:szCs w:val="24"/>
          </w:rPr>
          <w:t xml:space="preserve">quipamento </w:t>
        </w:r>
      </w:ins>
      <w:r w:rsidR="00860370" w:rsidRPr="00A43D75">
        <w:rPr>
          <w:rFonts w:cs="Calibri"/>
          <w:bCs/>
          <w:sz w:val="24"/>
          <w:szCs w:val="24"/>
        </w:rPr>
        <w:t xml:space="preserve">de </w:t>
      </w:r>
      <w:del w:id="77" w:author="Ariani Caetano" w:date="2020-05-27T22:30:00Z">
        <w:r w:rsidR="00860370" w:rsidRPr="00A43D75" w:rsidDel="0018505B">
          <w:rPr>
            <w:rFonts w:cs="Calibri"/>
            <w:bCs/>
            <w:sz w:val="24"/>
            <w:szCs w:val="24"/>
          </w:rPr>
          <w:delText xml:space="preserve">Proteção </w:delText>
        </w:r>
      </w:del>
      <w:ins w:id="78" w:author="Ariani Caetano" w:date="2020-05-27T22:30:00Z">
        <w:r w:rsidR="0018505B">
          <w:rPr>
            <w:rFonts w:cs="Calibri"/>
            <w:bCs/>
            <w:sz w:val="24"/>
            <w:szCs w:val="24"/>
          </w:rPr>
          <w:t>p</w:t>
        </w:r>
        <w:r w:rsidR="0018505B" w:rsidRPr="00A43D75">
          <w:rPr>
            <w:rFonts w:cs="Calibri"/>
            <w:bCs/>
            <w:sz w:val="24"/>
            <w:szCs w:val="24"/>
          </w:rPr>
          <w:t xml:space="preserve">roteção </w:t>
        </w:r>
      </w:ins>
      <w:del w:id="79" w:author="Ariani Caetano" w:date="2020-05-27T22:30:00Z">
        <w:r w:rsidR="00860370" w:rsidRPr="00A43D75" w:rsidDel="0018505B">
          <w:rPr>
            <w:rFonts w:cs="Calibri"/>
            <w:bCs/>
            <w:sz w:val="24"/>
            <w:szCs w:val="24"/>
          </w:rPr>
          <w:delText xml:space="preserve">Individual </w:delText>
        </w:r>
      </w:del>
      <w:ins w:id="80" w:author="Ariani Caetano" w:date="2020-05-27T22:30:00Z">
        <w:r w:rsidR="0018505B">
          <w:rPr>
            <w:rFonts w:cs="Calibri"/>
            <w:bCs/>
            <w:sz w:val="24"/>
            <w:szCs w:val="24"/>
          </w:rPr>
          <w:t>i</w:t>
        </w:r>
        <w:r w:rsidR="0018505B" w:rsidRPr="00A43D75">
          <w:rPr>
            <w:rFonts w:cs="Calibri"/>
            <w:bCs/>
            <w:sz w:val="24"/>
            <w:szCs w:val="24"/>
          </w:rPr>
          <w:t xml:space="preserve">ndividual </w:t>
        </w:r>
      </w:ins>
      <w:r w:rsidR="00860370" w:rsidRPr="00A43D75">
        <w:rPr>
          <w:rFonts w:cs="Calibri"/>
          <w:bCs/>
          <w:sz w:val="24"/>
          <w:szCs w:val="24"/>
        </w:rPr>
        <w:t xml:space="preserve">e ganhou as manchetes de jornais. Porém </w:t>
      </w:r>
      <w:del w:id="81" w:author="Ariani Caetano" w:date="2020-05-27T22:31:00Z">
        <w:r w:rsidR="00860370" w:rsidRPr="00A43D75" w:rsidDel="0018505B">
          <w:rPr>
            <w:rFonts w:cs="Calibri"/>
            <w:bCs/>
            <w:sz w:val="24"/>
            <w:szCs w:val="24"/>
          </w:rPr>
          <w:delText xml:space="preserve">esta </w:delText>
        </w:r>
      </w:del>
      <w:ins w:id="82" w:author="Ariani Caetano" w:date="2020-05-27T22:31:00Z">
        <w:r w:rsidR="0018505B" w:rsidRPr="00A43D75">
          <w:rPr>
            <w:rFonts w:cs="Calibri"/>
            <w:bCs/>
            <w:sz w:val="24"/>
            <w:szCs w:val="24"/>
          </w:rPr>
          <w:t>es</w:t>
        </w:r>
        <w:r w:rsidR="0018505B">
          <w:rPr>
            <w:rFonts w:cs="Calibri"/>
            <w:bCs/>
            <w:sz w:val="24"/>
            <w:szCs w:val="24"/>
          </w:rPr>
          <w:t>s</w:t>
        </w:r>
        <w:r w:rsidR="0018505B" w:rsidRPr="00A43D75">
          <w:rPr>
            <w:rFonts w:cs="Calibri"/>
            <w:bCs/>
            <w:sz w:val="24"/>
            <w:szCs w:val="24"/>
          </w:rPr>
          <w:t xml:space="preserve">a </w:t>
        </w:r>
      </w:ins>
      <w:r w:rsidR="00860370" w:rsidRPr="00A43D75">
        <w:rPr>
          <w:rFonts w:cs="Calibri"/>
          <w:bCs/>
          <w:sz w:val="24"/>
          <w:szCs w:val="24"/>
        </w:rPr>
        <w:t>sigla não está sozinha. São muitas outras</w:t>
      </w:r>
      <w:del w:id="83" w:author="Ariani Caetano" w:date="2020-05-27T22:31:00Z">
        <w:r w:rsidR="00860370" w:rsidRPr="00A43D75" w:rsidDel="0018505B">
          <w:rPr>
            <w:rFonts w:cs="Calibri"/>
            <w:bCs/>
            <w:sz w:val="24"/>
            <w:szCs w:val="24"/>
          </w:rPr>
          <w:delText xml:space="preserve"> siglas </w:delText>
        </w:r>
      </w:del>
      <w:ins w:id="84" w:author="Ariani Caetano" w:date="2020-05-27T22:31:00Z">
        <w:r w:rsidR="0018505B">
          <w:rPr>
            <w:rFonts w:cs="Calibri"/>
            <w:bCs/>
            <w:sz w:val="24"/>
            <w:szCs w:val="24"/>
          </w:rPr>
          <w:t xml:space="preserve"> que atualmente estão </w:t>
        </w:r>
      </w:ins>
      <w:del w:id="85" w:author="Ariani Caetano" w:date="2020-05-27T22:31:00Z">
        <w:r w:rsidR="00860370" w:rsidRPr="00A43D75" w:rsidDel="0018505B">
          <w:rPr>
            <w:rFonts w:cs="Calibri"/>
            <w:bCs/>
            <w:sz w:val="24"/>
            <w:szCs w:val="24"/>
          </w:rPr>
          <w:delText xml:space="preserve">hoje </w:delText>
        </w:r>
      </w:del>
      <w:r w:rsidR="00860370" w:rsidRPr="00A43D75">
        <w:rPr>
          <w:rFonts w:cs="Calibri"/>
          <w:bCs/>
          <w:sz w:val="24"/>
          <w:szCs w:val="24"/>
        </w:rPr>
        <w:t>diretamente relacionadas ao coronavírus e que talvez você não conheça.</w:t>
      </w:r>
    </w:p>
    <w:p w:rsidR="0018505B" w:rsidRDefault="0018505B" w:rsidP="00A43D75">
      <w:pPr>
        <w:suppressAutoHyphens/>
        <w:spacing w:after="0" w:line="240" w:lineRule="auto"/>
        <w:jc w:val="both"/>
        <w:rPr>
          <w:ins w:id="86" w:author="Ariani Caetano" w:date="2020-05-27T22:31:00Z"/>
          <w:rFonts w:cs="Calibri"/>
          <w:bCs/>
          <w:sz w:val="24"/>
          <w:szCs w:val="24"/>
        </w:rPr>
      </w:pP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A43D75">
        <w:rPr>
          <w:rFonts w:cs="Calibri"/>
          <w:bCs/>
          <w:sz w:val="24"/>
          <w:szCs w:val="24"/>
        </w:rPr>
        <w:t xml:space="preserve">Entenda seus significados e fortaleça uma das mais poderosas armas na luta contra </w:t>
      </w:r>
      <w:del w:id="87" w:author="Ariani Caetano" w:date="2020-05-27T22:31:00Z">
        <w:r w:rsidRPr="00A43D75" w:rsidDel="0018505B">
          <w:rPr>
            <w:rFonts w:cs="Calibri"/>
            <w:bCs/>
            <w:sz w:val="24"/>
            <w:szCs w:val="24"/>
          </w:rPr>
          <w:delText xml:space="preserve">essa </w:delText>
        </w:r>
      </w:del>
      <w:ins w:id="88" w:author="Ariani Caetano" w:date="2020-05-27T22:31:00Z">
        <w:r w:rsidR="0018505B" w:rsidRPr="00A43D75">
          <w:rPr>
            <w:rFonts w:cs="Calibri"/>
            <w:bCs/>
            <w:sz w:val="24"/>
            <w:szCs w:val="24"/>
          </w:rPr>
          <w:t>es</w:t>
        </w:r>
        <w:r w:rsidR="0018505B">
          <w:rPr>
            <w:rFonts w:cs="Calibri"/>
            <w:bCs/>
            <w:sz w:val="24"/>
            <w:szCs w:val="24"/>
          </w:rPr>
          <w:t>t</w:t>
        </w:r>
        <w:r w:rsidR="0018505B" w:rsidRPr="00A43D75">
          <w:rPr>
            <w:rFonts w:cs="Calibri"/>
            <w:bCs/>
            <w:sz w:val="24"/>
            <w:szCs w:val="24"/>
          </w:rPr>
          <w:t xml:space="preserve">a </w:t>
        </w:r>
      </w:ins>
      <w:r w:rsidRPr="00A43D75">
        <w:rPr>
          <w:rFonts w:cs="Calibri"/>
          <w:bCs/>
          <w:sz w:val="24"/>
          <w:szCs w:val="24"/>
        </w:rPr>
        <w:t>pandemia: a informação.</w:t>
      </w:r>
      <w:r>
        <w:rPr>
          <w:rFonts w:cs="Calibri"/>
          <w:bCs/>
          <w:sz w:val="24"/>
          <w:szCs w:val="24"/>
        </w:rPr>
        <w:t xml:space="preserve"> </w:t>
      </w: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:rsidR="00860370" w:rsidRDefault="00860370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99023B">
        <w:rPr>
          <w:rFonts w:cs="Calibri"/>
          <w:bCs/>
          <w:sz w:val="24"/>
          <w:szCs w:val="24"/>
          <w:highlight w:val="yellow"/>
          <w:rPrChange w:id="89" w:author="Ariani Caetano" w:date="2020-05-27T22:32:00Z">
            <w:rPr>
              <w:rFonts w:cs="Calibri"/>
              <w:bCs/>
              <w:sz w:val="24"/>
              <w:szCs w:val="24"/>
            </w:rPr>
          </w:rPrChange>
        </w:rPr>
        <w:t xml:space="preserve">Inserindo uma arte e o logo institucional pode circular como </w:t>
      </w:r>
      <w:del w:id="90" w:author="Ariani Caetano" w:date="2020-05-27T22:32:00Z">
        <w:r w:rsidRPr="0099023B" w:rsidDel="0099023B">
          <w:rPr>
            <w:rFonts w:cs="Calibri"/>
            <w:bCs/>
            <w:sz w:val="24"/>
            <w:szCs w:val="24"/>
            <w:highlight w:val="yellow"/>
            <w:rPrChange w:id="91" w:author="Ariani Caetano" w:date="2020-05-27T22:32:00Z">
              <w:rPr>
                <w:rFonts w:cs="Calibri"/>
                <w:bCs/>
                <w:sz w:val="24"/>
                <w:szCs w:val="24"/>
              </w:rPr>
            </w:rPrChange>
          </w:rPr>
          <w:delText>gif</w:delText>
        </w:r>
      </w:del>
      <w:ins w:id="92" w:author="Ariani Caetano" w:date="2020-05-27T22:32:00Z">
        <w:r w:rsidR="0099023B">
          <w:rPr>
            <w:rFonts w:cs="Calibri"/>
            <w:bCs/>
            <w:sz w:val="24"/>
            <w:szCs w:val="24"/>
            <w:highlight w:val="yellow"/>
          </w:rPr>
          <w:t>GIF</w:t>
        </w:r>
      </w:ins>
      <w:r w:rsidRPr="0099023B">
        <w:rPr>
          <w:rFonts w:cs="Calibri"/>
          <w:bCs/>
          <w:sz w:val="24"/>
          <w:szCs w:val="24"/>
          <w:highlight w:val="yellow"/>
          <w:rPrChange w:id="93" w:author="Ariani Caetano" w:date="2020-05-27T22:32:00Z">
            <w:rPr>
              <w:rFonts w:cs="Calibri"/>
              <w:bCs/>
              <w:sz w:val="24"/>
              <w:szCs w:val="24"/>
            </w:rPr>
          </w:rPrChange>
        </w:rPr>
        <w:t xml:space="preserve">, </w:t>
      </w:r>
      <w:del w:id="94" w:author="Ariani Caetano" w:date="2020-05-27T22:32:00Z">
        <w:r w:rsidRPr="0099023B" w:rsidDel="0099023B">
          <w:rPr>
            <w:rFonts w:cs="Calibri"/>
            <w:bCs/>
            <w:sz w:val="24"/>
            <w:szCs w:val="24"/>
            <w:highlight w:val="yellow"/>
            <w:rPrChange w:id="95" w:author="Ariani Caetano" w:date="2020-05-27T22:32:00Z">
              <w:rPr>
                <w:rFonts w:cs="Calibri"/>
                <w:bCs/>
                <w:sz w:val="24"/>
                <w:szCs w:val="24"/>
              </w:rPr>
            </w:rPrChange>
          </w:rPr>
          <w:delText xml:space="preserve">como </w:delText>
        </w:r>
      </w:del>
      <w:r w:rsidRPr="0099023B">
        <w:rPr>
          <w:rFonts w:cs="Calibri"/>
          <w:bCs/>
          <w:sz w:val="24"/>
          <w:szCs w:val="24"/>
          <w:highlight w:val="yellow"/>
          <w:rPrChange w:id="96" w:author="Ariani Caetano" w:date="2020-05-27T22:32:00Z">
            <w:rPr>
              <w:rFonts w:cs="Calibri"/>
              <w:bCs/>
              <w:sz w:val="24"/>
              <w:szCs w:val="24"/>
            </w:rPr>
          </w:rPrChange>
        </w:rPr>
        <w:t>banner</w:t>
      </w:r>
      <w:del w:id="97" w:author="Ariani Caetano" w:date="2020-05-27T22:32:00Z">
        <w:r w:rsidRPr="0099023B" w:rsidDel="0099023B">
          <w:rPr>
            <w:rFonts w:cs="Calibri"/>
            <w:bCs/>
            <w:sz w:val="24"/>
            <w:szCs w:val="24"/>
            <w:highlight w:val="yellow"/>
            <w:rPrChange w:id="98" w:author="Ariani Caetano" w:date="2020-05-27T22:32:00Z">
              <w:rPr>
                <w:rFonts w:cs="Calibri"/>
                <w:bCs/>
                <w:sz w:val="24"/>
                <w:szCs w:val="24"/>
              </w:rPr>
            </w:rPrChange>
          </w:rPr>
          <w:delText>,</w:delText>
        </w:r>
      </w:del>
      <w:ins w:id="99" w:author="Ariani Caetano" w:date="2020-05-27T22:32:00Z">
        <w:r w:rsidR="0099023B">
          <w:rPr>
            <w:rFonts w:cs="Calibri"/>
            <w:bCs/>
            <w:sz w:val="24"/>
            <w:szCs w:val="24"/>
            <w:highlight w:val="yellow"/>
          </w:rPr>
          <w:t xml:space="preserve"> ou</w:t>
        </w:r>
      </w:ins>
      <w:del w:id="100" w:author="Ariani Caetano" w:date="2020-05-27T22:32:00Z">
        <w:r w:rsidRPr="0099023B" w:rsidDel="0099023B">
          <w:rPr>
            <w:rFonts w:cs="Calibri"/>
            <w:bCs/>
            <w:sz w:val="24"/>
            <w:szCs w:val="24"/>
            <w:highlight w:val="yellow"/>
            <w:rPrChange w:id="101" w:author="Ariani Caetano" w:date="2020-05-27T22:32:00Z">
              <w:rPr>
                <w:rFonts w:cs="Calibri"/>
                <w:bCs/>
                <w:sz w:val="24"/>
                <w:szCs w:val="24"/>
              </w:rPr>
            </w:rPrChange>
          </w:rPr>
          <w:delText xml:space="preserve"> como </w:delText>
        </w:r>
      </w:del>
      <w:ins w:id="102" w:author="Ariani Caetano" w:date="2020-05-27T22:32:00Z">
        <w:r w:rsidR="0099023B">
          <w:rPr>
            <w:rFonts w:cs="Calibri"/>
            <w:bCs/>
            <w:sz w:val="24"/>
            <w:szCs w:val="24"/>
            <w:highlight w:val="yellow"/>
          </w:rPr>
          <w:t xml:space="preserve"> </w:t>
        </w:r>
      </w:ins>
      <w:del w:id="103" w:author="Ariani Caetano" w:date="2020-05-27T22:32:00Z">
        <w:r w:rsidRPr="0099023B" w:rsidDel="0099023B">
          <w:rPr>
            <w:rFonts w:cs="Calibri"/>
            <w:bCs/>
            <w:sz w:val="24"/>
            <w:szCs w:val="24"/>
            <w:highlight w:val="yellow"/>
            <w:rPrChange w:id="104" w:author="Ariani Caetano" w:date="2020-05-27T22:32:00Z">
              <w:rPr>
                <w:rFonts w:cs="Calibri"/>
                <w:bCs/>
                <w:sz w:val="24"/>
                <w:szCs w:val="24"/>
              </w:rPr>
            </w:rPrChange>
          </w:rPr>
          <w:delText xml:space="preserve">pdf </w:delText>
        </w:r>
      </w:del>
      <w:ins w:id="105" w:author="Ariani Caetano" w:date="2020-05-27T22:32:00Z">
        <w:r w:rsidR="0099023B">
          <w:rPr>
            <w:rFonts w:cs="Calibri"/>
            <w:bCs/>
            <w:sz w:val="24"/>
            <w:szCs w:val="24"/>
            <w:highlight w:val="yellow"/>
          </w:rPr>
          <w:t xml:space="preserve">PDF </w:t>
        </w:r>
      </w:ins>
      <w:r w:rsidRPr="0099023B">
        <w:rPr>
          <w:rFonts w:cs="Calibri"/>
          <w:bCs/>
          <w:sz w:val="24"/>
          <w:szCs w:val="24"/>
          <w:highlight w:val="yellow"/>
          <w:rPrChange w:id="106" w:author="Ariani Caetano" w:date="2020-05-27T22:32:00Z">
            <w:rPr>
              <w:rFonts w:cs="Calibri"/>
              <w:bCs/>
              <w:sz w:val="24"/>
              <w:szCs w:val="24"/>
            </w:rPr>
          </w:rPrChange>
        </w:rPr>
        <w:t>em formato de livro</w:t>
      </w:r>
      <w:del w:id="107" w:author="Ariani Caetano" w:date="2020-05-27T22:32:00Z">
        <w:r w:rsidRPr="0099023B" w:rsidDel="0099023B">
          <w:rPr>
            <w:rFonts w:cs="Calibri"/>
            <w:bCs/>
            <w:sz w:val="24"/>
            <w:szCs w:val="24"/>
            <w:highlight w:val="yellow"/>
            <w:rPrChange w:id="108" w:author="Ariani Caetano" w:date="2020-05-27T22:32:00Z">
              <w:rPr>
                <w:rFonts w:cs="Calibri"/>
                <w:bCs/>
                <w:sz w:val="24"/>
                <w:szCs w:val="24"/>
              </w:rPr>
            </w:rPrChange>
          </w:rPr>
          <w:delText>, por exemplo</w:delText>
        </w:r>
      </w:del>
      <w:r w:rsidRPr="0099023B">
        <w:rPr>
          <w:rFonts w:cs="Calibri"/>
          <w:bCs/>
          <w:sz w:val="24"/>
          <w:szCs w:val="24"/>
          <w:highlight w:val="yellow"/>
          <w:rPrChange w:id="109" w:author="Ariani Caetano" w:date="2020-05-27T22:32:00Z">
            <w:rPr>
              <w:rFonts w:cs="Calibri"/>
              <w:bCs/>
              <w:sz w:val="24"/>
              <w:szCs w:val="24"/>
            </w:rPr>
          </w:rPrChange>
        </w:rPr>
        <w:t>. São 3</w:t>
      </w:r>
      <w:r w:rsidR="00E85AF2" w:rsidRPr="0099023B">
        <w:rPr>
          <w:rFonts w:cs="Calibri"/>
          <w:bCs/>
          <w:sz w:val="24"/>
          <w:szCs w:val="24"/>
          <w:highlight w:val="yellow"/>
          <w:rPrChange w:id="110" w:author="Ariani Caetano" w:date="2020-05-27T22:32:00Z">
            <w:rPr>
              <w:rFonts w:cs="Calibri"/>
              <w:bCs/>
              <w:sz w:val="24"/>
              <w:szCs w:val="24"/>
            </w:rPr>
          </w:rPrChange>
        </w:rPr>
        <w:t>8 siglas que podem ser distribuídas como dicionário, em dez páginas</w:t>
      </w:r>
      <w:ins w:id="111" w:author="Ariani Caetano" w:date="2020-05-27T22:33:00Z">
        <w:r w:rsidR="0099023B">
          <w:rPr>
            <w:rFonts w:cs="Calibri"/>
            <w:bCs/>
            <w:sz w:val="24"/>
            <w:szCs w:val="24"/>
            <w:highlight w:val="yellow"/>
          </w:rPr>
          <w:t>,</w:t>
        </w:r>
      </w:ins>
      <w:r w:rsidR="00E85AF2" w:rsidRPr="0099023B">
        <w:rPr>
          <w:rFonts w:cs="Calibri"/>
          <w:bCs/>
          <w:sz w:val="24"/>
          <w:szCs w:val="24"/>
          <w:highlight w:val="yellow"/>
          <w:rPrChange w:id="112" w:author="Ariani Caetano" w:date="2020-05-27T22:32:00Z">
            <w:rPr>
              <w:rFonts w:cs="Calibri"/>
              <w:bCs/>
              <w:sz w:val="24"/>
              <w:szCs w:val="24"/>
            </w:rPr>
          </w:rPrChange>
        </w:rPr>
        <w:t xml:space="preserve"> por exemplo.</w:t>
      </w:r>
    </w:p>
    <w:p w:rsidR="00E85AF2" w:rsidRPr="00A43D75" w:rsidRDefault="00E85AF2" w:rsidP="00A43D75">
      <w:pPr>
        <w:suppressAutoHyphens/>
        <w:spacing w:after="0" w:line="240" w:lineRule="auto"/>
        <w:jc w:val="both"/>
        <w:rPr>
          <w:rFonts w:cs="Calibri"/>
          <w:bCs/>
          <w:sz w:val="24"/>
          <w:szCs w:val="24"/>
        </w:rPr>
      </w:pPr>
    </w:p>
    <w:p w:rsidR="006F71FC" w:rsidRDefault="006F71FC" w:rsidP="00A43D75">
      <w:pPr>
        <w:suppressAutoHyphens/>
        <w:spacing w:after="0" w:line="360" w:lineRule="auto"/>
        <w:jc w:val="both"/>
        <w:rPr>
          <w:rFonts w:cs="Calibri"/>
          <w:b/>
          <w:bCs/>
          <w:sz w:val="24"/>
          <w:szCs w:val="24"/>
          <w:u w:val="single"/>
        </w:rPr>
      </w:pPr>
    </w:p>
    <w:p w:rsidR="00FD35BB" w:rsidRPr="00A43D75" w:rsidRDefault="0018505B" w:rsidP="00A43D75">
      <w:pPr>
        <w:suppressAutoHyphens/>
        <w:spacing w:after="0" w:line="360" w:lineRule="auto"/>
        <w:jc w:val="both"/>
        <w:rPr>
          <w:rFonts w:cs="Calibri"/>
          <w:b/>
          <w:bCs/>
          <w:sz w:val="24"/>
          <w:szCs w:val="24"/>
          <w:u w:val="single"/>
        </w:rPr>
      </w:pPr>
      <w:ins w:id="113" w:author="Ariani Caetano" w:date="2020-05-27T22:29:00Z">
        <w:r>
          <w:rPr>
            <w:rFonts w:cs="Calibri"/>
            <w:b/>
            <w:bCs/>
            <w:sz w:val="24"/>
            <w:szCs w:val="24"/>
            <w:u w:val="single"/>
          </w:rPr>
          <w:br w:type="page"/>
        </w:r>
      </w:ins>
      <w:r w:rsidR="009015D8" w:rsidRPr="00A43D75">
        <w:rPr>
          <w:rFonts w:cs="Calibri"/>
          <w:b/>
          <w:bCs/>
          <w:sz w:val="24"/>
          <w:szCs w:val="24"/>
          <w:u w:val="single"/>
        </w:rPr>
        <w:t>Entenda as siglas</w:t>
      </w:r>
      <w:ins w:id="114" w:author="Ariani Caetano" w:date="2020-05-27T22:33:00Z">
        <w:r w:rsidR="00B54776">
          <w:rPr>
            <w:rFonts w:cs="Calibri"/>
            <w:b/>
            <w:bCs/>
            <w:sz w:val="24"/>
            <w:szCs w:val="24"/>
            <w:u w:val="single"/>
          </w:rPr>
          <w:t xml:space="preserve"> que você mais tem ouvido falar </w:t>
        </w:r>
      </w:ins>
      <w:ins w:id="115" w:author="Ariani Caetano" w:date="2020-05-27T22:34:00Z">
        <w:r w:rsidR="00B54776">
          <w:rPr>
            <w:rFonts w:cs="Calibri"/>
            <w:b/>
            <w:bCs/>
            <w:sz w:val="24"/>
            <w:szCs w:val="24"/>
            <w:u w:val="single"/>
          </w:rPr>
          <w:t>na pandemia do novo coronavírus</w:t>
        </w:r>
      </w:ins>
      <w:del w:id="116" w:author="Ariani Caetano" w:date="2020-05-27T22:34:00Z">
        <w:r w:rsidR="009015D8" w:rsidRPr="00A43D75" w:rsidDel="00B54776">
          <w:rPr>
            <w:rFonts w:cs="Calibri"/>
            <w:b/>
            <w:bCs/>
            <w:sz w:val="24"/>
            <w:szCs w:val="24"/>
            <w:u w:val="single"/>
          </w:rPr>
          <w:delText xml:space="preserve"> no que você ouve sobre Coronavírus</w:delText>
        </w:r>
      </w:del>
    </w:p>
    <w:p w:rsidR="000C300D" w:rsidRPr="00A43D75" w:rsidRDefault="000C300D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FD35BB" w:rsidRPr="00A43D75" w:rsidRDefault="00FD35BB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FD35BB" w:rsidRPr="00A43D75" w:rsidRDefault="00FD35BB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ABNT</w:t>
      </w:r>
      <w:r w:rsidRPr="00A43D75">
        <w:rPr>
          <w:rFonts w:cs="Calibri"/>
          <w:sz w:val="24"/>
          <w:szCs w:val="24"/>
          <w:u w:val="single"/>
        </w:rPr>
        <w:t xml:space="preserve"> – Associação Brasileira de Normas Técnicas</w:t>
      </w:r>
    </w:p>
    <w:p w:rsidR="00E36AD0" w:rsidRPr="00A43D75" w:rsidRDefault="008731D3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del w:id="117" w:author="Ariani Caetano" w:date="2020-05-27T22:34:00Z">
        <w:r w:rsidRPr="00A43D75" w:rsidDel="00B54776">
          <w:rPr>
            <w:rFonts w:cs="Calibri"/>
            <w:sz w:val="24"/>
            <w:szCs w:val="24"/>
          </w:rPr>
          <w:delText>E</w:delText>
        </w:r>
        <w:r w:rsidR="00FD35BB" w:rsidRPr="00A43D75" w:rsidDel="00B54776">
          <w:rPr>
            <w:rFonts w:cs="Calibri"/>
            <w:sz w:val="24"/>
            <w:szCs w:val="24"/>
          </w:rPr>
          <w:delText xml:space="preserve">ntidade </w:delText>
        </w:r>
      </w:del>
      <w:ins w:id="118" w:author="Ariani Caetano" w:date="2020-05-27T22:34:00Z">
        <w:r w:rsidR="00B54776">
          <w:rPr>
            <w:rFonts w:cs="Calibri"/>
            <w:sz w:val="24"/>
            <w:szCs w:val="24"/>
          </w:rPr>
          <w:t>É uma e</w:t>
        </w:r>
        <w:r w:rsidR="00B54776" w:rsidRPr="00A43D75">
          <w:rPr>
            <w:rFonts w:cs="Calibri"/>
            <w:sz w:val="24"/>
            <w:szCs w:val="24"/>
          </w:rPr>
          <w:t xml:space="preserve">ntidade </w:t>
        </w:r>
      </w:ins>
      <w:r w:rsidR="00FD35BB" w:rsidRPr="00A43D75">
        <w:rPr>
          <w:rFonts w:cs="Calibri"/>
          <w:sz w:val="24"/>
          <w:szCs w:val="24"/>
        </w:rPr>
        <w:t xml:space="preserve">privada, sem fins lucrativos </w:t>
      </w:r>
      <w:r w:rsidRPr="00A43D75">
        <w:rPr>
          <w:rFonts w:cs="Calibri"/>
          <w:sz w:val="24"/>
          <w:szCs w:val="24"/>
        </w:rPr>
        <w:t>e de utilidade pública</w:t>
      </w:r>
      <w:r w:rsidR="00464555" w:rsidRPr="00A43D75">
        <w:rPr>
          <w:rFonts w:cs="Calibri"/>
          <w:sz w:val="24"/>
          <w:szCs w:val="24"/>
        </w:rPr>
        <w:t xml:space="preserve"> </w:t>
      </w:r>
      <w:r w:rsidR="00464555" w:rsidRPr="00A43D75">
        <w:rPr>
          <w:rFonts w:cs="Calibri"/>
          <w:color w:val="222222"/>
          <w:sz w:val="24"/>
          <w:szCs w:val="24"/>
          <w:shd w:val="clear" w:color="auto" w:fill="FFFFFF"/>
        </w:rPr>
        <w:t>que se destina a padronizar as técnicas de produção</w:t>
      </w:r>
      <w:r w:rsidR="00A97888">
        <w:rPr>
          <w:rFonts w:cs="Calibri"/>
          <w:color w:val="222222"/>
          <w:sz w:val="24"/>
          <w:szCs w:val="24"/>
          <w:shd w:val="clear" w:color="auto" w:fill="FFFFFF"/>
        </w:rPr>
        <w:t xml:space="preserve"> </w:t>
      </w:r>
      <w:r w:rsidR="00464555"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no país. </w:t>
      </w:r>
      <w:r w:rsidR="00464555" w:rsidRPr="00A43D75">
        <w:rPr>
          <w:rFonts w:cs="Calibri"/>
          <w:color w:val="333333"/>
          <w:sz w:val="24"/>
          <w:szCs w:val="24"/>
          <w:shd w:val="clear" w:color="auto" w:fill="FFFFFF"/>
        </w:rPr>
        <w:t>As normas abrangem diversas áreas e setores, influenciando na economia, na segurança das pessoas</w:t>
      </w:r>
      <w:del w:id="119" w:author="Ariani Caetano" w:date="2020-05-27T22:34:00Z">
        <w:r w:rsidR="00464555" w:rsidRPr="00A43D75" w:rsidDel="00B54776">
          <w:rPr>
            <w:rFonts w:cs="Calibri"/>
            <w:color w:val="333333"/>
            <w:sz w:val="24"/>
            <w:szCs w:val="24"/>
            <w:shd w:val="clear" w:color="auto" w:fill="FFFFFF"/>
          </w:rPr>
          <w:delText xml:space="preserve">, </w:delText>
        </w:r>
      </w:del>
      <w:ins w:id="120" w:author="Ariani Caetano" w:date="2020-05-27T22:34:00Z">
        <w:r w:rsidR="00B54776">
          <w:rPr>
            <w:rFonts w:cs="Calibri"/>
            <w:color w:val="333333"/>
            <w:sz w:val="24"/>
            <w:szCs w:val="24"/>
            <w:shd w:val="clear" w:color="auto" w:fill="FFFFFF"/>
          </w:rPr>
          <w:t xml:space="preserve"> e</w:t>
        </w:r>
        <w:r w:rsidR="00B54776" w:rsidRPr="00A43D75">
          <w:rPr>
            <w:rFonts w:cs="Calibri"/>
            <w:color w:val="333333"/>
            <w:sz w:val="24"/>
            <w:szCs w:val="24"/>
            <w:shd w:val="clear" w:color="auto" w:fill="FFFFFF"/>
          </w:rPr>
          <w:t xml:space="preserve"> </w:t>
        </w:r>
      </w:ins>
      <w:r w:rsidR="00464555" w:rsidRPr="00A43D75">
        <w:rPr>
          <w:rFonts w:cs="Calibri"/>
          <w:color w:val="333333"/>
          <w:sz w:val="24"/>
          <w:szCs w:val="24"/>
          <w:shd w:val="clear" w:color="auto" w:fill="FFFFFF"/>
        </w:rPr>
        <w:t>na qualidade dos produtos e serviços</w:t>
      </w:r>
      <w:del w:id="121" w:author="Ariani Caetano" w:date="2020-05-27T22:34:00Z">
        <w:r w:rsidR="00464555" w:rsidRPr="00A43D75" w:rsidDel="00B54776">
          <w:rPr>
            <w:rFonts w:cs="Calibri"/>
            <w:color w:val="333333"/>
            <w:sz w:val="24"/>
            <w:szCs w:val="24"/>
            <w:shd w:val="clear" w:color="auto" w:fill="FFFFFF"/>
          </w:rPr>
          <w:delText>, ou seja, e</w:delText>
        </w:r>
      </w:del>
      <w:ins w:id="122" w:author="Ariani Caetano" w:date="2020-05-27T22:35:00Z">
        <w:r w:rsidR="00B54776">
          <w:rPr>
            <w:rFonts w:cs="Calibri"/>
            <w:color w:val="333333"/>
            <w:sz w:val="24"/>
            <w:szCs w:val="24"/>
            <w:shd w:val="clear" w:color="auto" w:fill="FFFFFF"/>
          </w:rPr>
          <w:t>. E</w:t>
        </w:r>
      </w:ins>
      <w:r w:rsidR="00464555" w:rsidRPr="00A43D75">
        <w:rPr>
          <w:rFonts w:cs="Calibri"/>
          <w:color w:val="333333"/>
          <w:sz w:val="24"/>
          <w:szCs w:val="24"/>
          <w:shd w:val="clear" w:color="auto" w:fill="FFFFFF"/>
        </w:rPr>
        <w:t>las estão mais presentes nas nossas vidas do que podemos imaginar</w:t>
      </w:r>
      <w:ins w:id="123" w:author="Ariani Caetano" w:date="2020-05-27T22:35:00Z">
        <w:r w:rsidR="00B54776">
          <w:rPr>
            <w:rFonts w:cs="Calibri"/>
            <w:color w:val="333333"/>
            <w:sz w:val="24"/>
            <w:szCs w:val="24"/>
            <w:shd w:val="clear" w:color="auto" w:fill="FFFFFF"/>
          </w:rPr>
          <w:t>, afinal, a</w:t>
        </w:r>
      </w:ins>
      <w:del w:id="124" w:author="Ariani Caetano" w:date="2020-05-27T22:35:00Z">
        <w:r w:rsidR="00464555" w:rsidRPr="00A43D75" w:rsidDel="00B54776">
          <w:rPr>
            <w:rFonts w:cs="Calibri"/>
            <w:color w:val="333333"/>
            <w:sz w:val="24"/>
            <w:szCs w:val="24"/>
            <w:shd w:val="clear" w:color="auto" w:fill="FFFFFF"/>
          </w:rPr>
          <w:delText>. A</w:delText>
        </w:r>
      </w:del>
      <w:r w:rsidR="00464555" w:rsidRPr="00A43D75">
        <w:rPr>
          <w:rFonts w:cs="Calibri"/>
          <w:color w:val="333333"/>
          <w:sz w:val="24"/>
          <w:szCs w:val="24"/>
          <w:shd w:val="clear" w:color="auto" w:fill="FFFFFF"/>
        </w:rPr>
        <w:t>s normas se encontram em todos os níveis da organização social.</w:t>
      </w:r>
    </w:p>
    <w:p w:rsidR="00586B55" w:rsidRPr="00A43D75" w:rsidRDefault="00586B55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567F3F" w:rsidRPr="00A43D75" w:rsidRDefault="00567F3F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ANVISA</w:t>
      </w:r>
      <w:r w:rsidRPr="00A43D75">
        <w:rPr>
          <w:rFonts w:cs="Calibri"/>
          <w:sz w:val="24"/>
          <w:szCs w:val="24"/>
          <w:u w:val="single"/>
        </w:rPr>
        <w:t xml:space="preserve"> – Agência Nacional de Vigilância Sanitária</w:t>
      </w:r>
    </w:p>
    <w:p w:rsidR="00E36AD0" w:rsidRPr="00A43D75" w:rsidRDefault="009015D8" w:rsidP="00A43D75">
      <w:pPr>
        <w:pStyle w:val="Textodecomentrio"/>
        <w:spacing w:line="360" w:lineRule="auto"/>
        <w:jc w:val="both"/>
        <w:rPr>
          <w:rFonts w:cs="Calibri"/>
          <w:sz w:val="24"/>
          <w:szCs w:val="24"/>
        </w:rPr>
      </w:pPr>
      <w:r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É uma </w:t>
      </w:r>
      <w:del w:id="125" w:author="Ariani Caetano" w:date="2020-05-27T22:35:00Z">
        <w:r w:rsidRPr="00A43D75" w:rsidDel="00B54776">
          <w:rPr>
            <w:rFonts w:cs="Calibri"/>
            <w:color w:val="222222"/>
            <w:sz w:val="24"/>
            <w:szCs w:val="24"/>
            <w:shd w:val="clear" w:color="auto" w:fill="FFFFFF"/>
          </w:rPr>
          <w:delText xml:space="preserve">Agência </w:delText>
        </w:r>
      </w:del>
      <w:ins w:id="126" w:author="Ariani Caetano" w:date="2020-05-27T22:35:00Z">
        <w:r w:rsidR="00B54776">
          <w:rPr>
            <w:rFonts w:cs="Calibri"/>
            <w:color w:val="222222"/>
            <w:sz w:val="24"/>
            <w:szCs w:val="24"/>
            <w:shd w:val="clear" w:color="auto" w:fill="FFFFFF"/>
          </w:rPr>
          <w:t>a</w:t>
        </w:r>
        <w:r w:rsidR="00B54776" w:rsidRPr="00A43D75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gência </w:t>
        </w:r>
      </w:ins>
      <w:r w:rsidRPr="00A43D75">
        <w:rPr>
          <w:rFonts w:cs="Calibri"/>
          <w:color w:val="222222"/>
          <w:sz w:val="24"/>
          <w:szCs w:val="24"/>
          <w:shd w:val="clear" w:color="auto" w:fill="FFFFFF"/>
        </w:rPr>
        <w:t>controladora que</w:t>
      </w:r>
      <w:r w:rsidR="00464555" w:rsidRPr="00A43D75">
        <w:rPr>
          <w:rFonts w:cs="Calibri"/>
          <w:color w:val="222222"/>
          <w:sz w:val="24"/>
          <w:szCs w:val="24"/>
          <w:shd w:val="clear" w:color="auto" w:fill="FFFFFF"/>
        </w:rPr>
        <w:t> tem como </w:t>
      </w:r>
      <w:r w:rsidR="00464555" w:rsidRPr="00A43D75">
        <w:rPr>
          <w:rFonts w:cs="Calibri"/>
          <w:bCs/>
          <w:color w:val="222222"/>
          <w:sz w:val="24"/>
          <w:szCs w:val="24"/>
          <w:shd w:val="clear" w:color="auto" w:fill="FFFFFF"/>
        </w:rPr>
        <w:t>função</w:t>
      </w:r>
      <w:r w:rsidR="00464555" w:rsidRPr="00A43D75">
        <w:rPr>
          <w:rFonts w:cs="Calibri"/>
          <w:color w:val="222222"/>
          <w:sz w:val="24"/>
          <w:szCs w:val="24"/>
          <w:shd w:val="clear" w:color="auto" w:fill="FFFFFF"/>
        </w:rPr>
        <w:t> primordial a promoção da saúde da população, atuando no controle sanitário de diversos produtos,</w:t>
      </w:r>
      <w:del w:id="127" w:author="Ariani Caetano" w:date="2020-05-27T22:35:00Z">
        <w:r w:rsidR="00464555" w:rsidRPr="00A43D75" w:rsidDel="00B54776">
          <w:rPr>
            <w:rFonts w:cs="Calibri"/>
            <w:color w:val="222222"/>
            <w:sz w:val="24"/>
            <w:szCs w:val="24"/>
            <w:shd w:val="clear" w:color="auto" w:fill="FFFFFF"/>
          </w:rPr>
          <w:delText xml:space="preserve"> tais </w:delText>
        </w:r>
      </w:del>
      <w:ins w:id="128" w:author="Ariani Caetano" w:date="2020-05-27T22:35:00Z">
        <w:r w:rsidR="00B54776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 </w:t>
        </w:r>
      </w:ins>
      <w:r w:rsidR="00464555" w:rsidRPr="00A43D75">
        <w:rPr>
          <w:rFonts w:cs="Calibri"/>
          <w:color w:val="222222"/>
          <w:sz w:val="24"/>
          <w:szCs w:val="24"/>
          <w:shd w:val="clear" w:color="auto" w:fill="FFFFFF"/>
        </w:rPr>
        <w:t>como medicamentos, alimentos e cosmé</w:t>
      </w:r>
      <w:r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ticos; </w:t>
      </w:r>
      <w:r w:rsidR="00A97888">
        <w:rPr>
          <w:rFonts w:cs="Calibri"/>
          <w:color w:val="222222"/>
          <w:sz w:val="24"/>
          <w:szCs w:val="24"/>
          <w:shd w:val="clear" w:color="auto" w:fill="FFFFFF"/>
        </w:rPr>
        <w:t xml:space="preserve">de </w:t>
      </w:r>
      <w:r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serviços </w:t>
      </w:r>
      <w:del w:id="129" w:author="Ariani Caetano" w:date="2020-05-27T22:35:00Z">
        <w:r w:rsidRPr="00A43D75" w:rsidDel="00B54776">
          <w:rPr>
            <w:rFonts w:cs="Calibri"/>
            <w:color w:val="222222"/>
            <w:sz w:val="24"/>
            <w:szCs w:val="24"/>
            <w:shd w:val="clear" w:color="auto" w:fill="FFFFFF"/>
          </w:rPr>
          <w:delText xml:space="preserve">e </w:delText>
        </w:r>
        <w:r w:rsidR="00464555" w:rsidRPr="00A43D75" w:rsidDel="00B54776">
          <w:rPr>
            <w:rFonts w:cs="Calibri"/>
            <w:color w:val="222222"/>
            <w:sz w:val="24"/>
            <w:szCs w:val="24"/>
            <w:shd w:val="clear" w:color="auto" w:fill="FFFFFF"/>
          </w:rPr>
          <w:delText xml:space="preserve"> </w:delText>
        </w:r>
      </w:del>
      <w:ins w:id="130" w:author="Ariani Caetano" w:date="2020-05-27T22:35:00Z">
        <w:r w:rsidR="00B54776" w:rsidRPr="00A43D75">
          <w:rPr>
            <w:rFonts w:cs="Calibri"/>
            <w:color w:val="222222"/>
            <w:sz w:val="24"/>
            <w:szCs w:val="24"/>
            <w:shd w:val="clear" w:color="auto" w:fill="FFFFFF"/>
          </w:rPr>
          <w:t>e</w:t>
        </w:r>
        <w:r w:rsidR="00B54776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 </w:t>
        </w:r>
      </w:ins>
      <w:r w:rsidR="00464555" w:rsidRPr="00A43D75">
        <w:rPr>
          <w:rFonts w:cs="Calibri"/>
          <w:color w:val="222222"/>
          <w:sz w:val="24"/>
          <w:szCs w:val="24"/>
          <w:shd w:val="clear" w:color="auto" w:fill="FFFFFF"/>
        </w:rPr>
        <w:t>na fiscalização</w:t>
      </w:r>
      <w:r w:rsidRPr="00A43D75">
        <w:rPr>
          <w:rFonts w:cs="Calibri"/>
          <w:color w:val="222222"/>
          <w:sz w:val="24"/>
          <w:szCs w:val="24"/>
          <w:shd w:val="clear" w:color="auto" w:fill="FFFFFF"/>
        </w:rPr>
        <w:t>, por exemplo</w:t>
      </w:r>
      <w:ins w:id="131" w:author="Ariani Caetano" w:date="2020-05-27T22:35:00Z">
        <w:r w:rsidR="00B54776">
          <w:rPr>
            <w:rFonts w:cs="Calibri"/>
            <w:color w:val="222222"/>
            <w:sz w:val="24"/>
            <w:szCs w:val="24"/>
            <w:shd w:val="clear" w:color="auto" w:fill="FFFFFF"/>
          </w:rPr>
          <w:t>,</w:t>
        </w:r>
      </w:ins>
      <w:r w:rsidR="00464555"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 de portos, fronteiras e aeroportos.</w:t>
      </w:r>
      <w:r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 </w:t>
      </w:r>
      <w:r w:rsidR="00955BBA"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 </w:t>
      </w:r>
      <w:r w:rsidR="00955BBA" w:rsidRPr="00A43D75">
        <w:rPr>
          <w:rFonts w:cs="Calibri"/>
          <w:sz w:val="24"/>
          <w:szCs w:val="24"/>
        </w:rPr>
        <w:t xml:space="preserve">Nos municípios, funcionam as vigilâncias sanitárias locais, que </w:t>
      </w:r>
      <w:r w:rsidR="00A97888" w:rsidRPr="00A43D75">
        <w:rPr>
          <w:rFonts w:cs="Calibri"/>
          <w:sz w:val="24"/>
          <w:szCs w:val="24"/>
        </w:rPr>
        <w:t>desenvolvem ações em con</w:t>
      </w:r>
      <w:r w:rsidR="00A97888">
        <w:rPr>
          <w:rFonts w:cs="Calibri"/>
          <w:sz w:val="24"/>
          <w:szCs w:val="24"/>
        </w:rPr>
        <w:t>f</w:t>
      </w:r>
      <w:r w:rsidR="00A97888" w:rsidRPr="00A43D75">
        <w:rPr>
          <w:rFonts w:cs="Calibri"/>
          <w:sz w:val="24"/>
          <w:szCs w:val="24"/>
        </w:rPr>
        <w:t xml:space="preserve">ormidade com o </w:t>
      </w:r>
      <w:del w:id="132" w:author="Ariani Caetano" w:date="2020-05-27T22:35:00Z">
        <w:r w:rsidR="00A97888" w:rsidRPr="00A43D75" w:rsidDel="00B54776">
          <w:rPr>
            <w:rFonts w:cs="Calibri"/>
            <w:sz w:val="24"/>
            <w:szCs w:val="24"/>
          </w:rPr>
          <w:delText>si</w:delText>
        </w:r>
        <w:r w:rsidR="00955BBA" w:rsidRPr="00A43D75" w:rsidDel="00B54776">
          <w:rPr>
            <w:rFonts w:cs="Calibri"/>
            <w:sz w:val="24"/>
            <w:szCs w:val="24"/>
          </w:rPr>
          <w:delText xml:space="preserve">stema </w:delText>
        </w:r>
      </w:del>
      <w:ins w:id="133" w:author="Ariani Caetano" w:date="2020-05-27T22:35:00Z">
        <w:r w:rsidR="00B54776">
          <w:rPr>
            <w:rFonts w:cs="Calibri"/>
            <w:sz w:val="24"/>
            <w:szCs w:val="24"/>
          </w:rPr>
          <w:t>S</w:t>
        </w:r>
        <w:r w:rsidR="00B54776" w:rsidRPr="00A43D75">
          <w:rPr>
            <w:rFonts w:cs="Calibri"/>
            <w:sz w:val="24"/>
            <w:szCs w:val="24"/>
          </w:rPr>
          <w:t xml:space="preserve">istema </w:t>
        </w:r>
      </w:ins>
      <w:del w:id="134" w:author="Ariani Caetano" w:date="2020-05-27T22:35:00Z">
        <w:r w:rsidR="00955BBA" w:rsidRPr="00A43D75" w:rsidDel="00B54776">
          <w:rPr>
            <w:rFonts w:cs="Calibri"/>
            <w:sz w:val="24"/>
            <w:szCs w:val="24"/>
          </w:rPr>
          <w:delText xml:space="preserve">nacional </w:delText>
        </w:r>
      </w:del>
      <w:ins w:id="135" w:author="Ariani Caetano" w:date="2020-05-27T22:35:00Z">
        <w:r w:rsidR="00B54776">
          <w:rPr>
            <w:rFonts w:cs="Calibri"/>
            <w:sz w:val="24"/>
            <w:szCs w:val="24"/>
          </w:rPr>
          <w:t>N</w:t>
        </w:r>
        <w:r w:rsidR="00B54776" w:rsidRPr="00A43D75">
          <w:rPr>
            <w:rFonts w:cs="Calibri"/>
            <w:sz w:val="24"/>
            <w:szCs w:val="24"/>
          </w:rPr>
          <w:t xml:space="preserve">acional </w:t>
        </w:r>
      </w:ins>
      <w:r w:rsidR="00955BBA" w:rsidRPr="00A43D75">
        <w:rPr>
          <w:rFonts w:cs="Calibri"/>
          <w:sz w:val="24"/>
          <w:szCs w:val="24"/>
        </w:rPr>
        <w:t xml:space="preserve">de </w:t>
      </w:r>
      <w:del w:id="136" w:author="Ariani Caetano" w:date="2020-05-27T22:35:00Z">
        <w:r w:rsidR="00955BBA" w:rsidRPr="00A43D75" w:rsidDel="00B54776">
          <w:rPr>
            <w:rFonts w:cs="Calibri"/>
            <w:sz w:val="24"/>
            <w:szCs w:val="24"/>
          </w:rPr>
          <w:delText xml:space="preserve">vigilância </w:delText>
        </w:r>
      </w:del>
      <w:ins w:id="137" w:author="Ariani Caetano" w:date="2020-05-27T22:35:00Z">
        <w:r w:rsidR="00B54776">
          <w:rPr>
            <w:rFonts w:cs="Calibri"/>
            <w:sz w:val="24"/>
            <w:szCs w:val="24"/>
          </w:rPr>
          <w:t>V</w:t>
        </w:r>
        <w:r w:rsidR="00B54776" w:rsidRPr="00A43D75">
          <w:rPr>
            <w:rFonts w:cs="Calibri"/>
            <w:sz w:val="24"/>
            <w:szCs w:val="24"/>
          </w:rPr>
          <w:t xml:space="preserve">igilância </w:t>
        </w:r>
      </w:ins>
      <w:del w:id="138" w:author="Ariani Caetano" w:date="2020-05-27T22:35:00Z">
        <w:r w:rsidR="00955BBA" w:rsidRPr="00A43D75" w:rsidDel="00B54776">
          <w:rPr>
            <w:rFonts w:cs="Calibri"/>
            <w:sz w:val="24"/>
            <w:szCs w:val="24"/>
          </w:rPr>
          <w:delText>sanitária</w:delText>
        </w:r>
      </w:del>
      <w:ins w:id="139" w:author="Ariani Caetano" w:date="2020-05-27T22:35:00Z">
        <w:r w:rsidR="00B54776">
          <w:rPr>
            <w:rFonts w:cs="Calibri"/>
            <w:sz w:val="24"/>
            <w:szCs w:val="24"/>
          </w:rPr>
          <w:t>S</w:t>
        </w:r>
        <w:r w:rsidR="00B54776" w:rsidRPr="00A43D75">
          <w:rPr>
            <w:rFonts w:cs="Calibri"/>
            <w:sz w:val="24"/>
            <w:szCs w:val="24"/>
          </w:rPr>
          <w:t>anitária</w:t>
        </w:r>
      </w:ins>
      <w:r w:rsidR="00955BBA" w:rsidRPr="00A43D75">
        <w:rPr>
          <w:rFonts w:cs="Calibri"/>
          <w:sz w:val="24"/>
          <w:szCs w:val="24"/>
        </w:rPr>
        <w:t>.</w:t>
      </w:r>
      <w:r w:rsidR="00F641B2"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 </w:t>
      </w:r>
      <w:del w:id="140" w:author="Ariani Caetano" w:date="2020-05-27T22:39:00Z">
        <w:r w:rsidR="00F641B2" w:rsidRPr="00A43D75" w:rsidDel="00B54776">
          <w:rPr>
            <w:rFonts w:cs="Calibri"/>
            <w:color w:val="222222"/>
            <w:sz w:val="24"/>
            <w:szCs w:val="24"/>
            <w:shd w:val="clear" w:color="auto" w:fill="FFFFFF"/>
          </w:rPr>
          <w:delText xml:space="preserve">Tem </w:delText>
        </w:r>
      </w:del>
      <w:ins w:id="141" w:author="Ariani Caetano" w:date="2020-05-27T22:39:00Z">
        <w:r w:rsidR="00B54776">
          <w:rPr>
            <w:rFonts w:cs="Calibri"/>
            <w:color w:val="222222"/>
            <w:sz w:val="24"/>
            <w:szCs w:val="24"/>
            <w:shd w:val="clear" w:color="auto" w:fill="FFFFFF"/>
          </w:rPr>
          <w:t>A Anvisa t</w:t>
        </w:r>
        <w:r w:rsidR="00B54776" w:rsidRPr="00A43D75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em </w:t>
        </w:r>
        <w:r w:rsidR="00B54776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um </w:t>
        </w:r>
      </w:ins>
      <w:r w:rsidR="00F641B2"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papel muito importante na emissão de </w:t>
      </w:r>
      <w:del w:id="142" w:author="Ariani Caetano" w:date="2020-05-27T22:39:00Z">
        <w:r w:rsidR="00F641B2" w:rsidRPr="00A43D75" w:rsidDel="00B54776">
          <w:rPr>
            <w:rFonts w:cs="Calibri"/>
            <w:color w:val="222222"/>
            <w:sz w:val="24"/>
            <w:szCs w:val="24"/>
            <w:shd w:val="clear" w:color="auto" w:fill="FFFFFF"/>
          </w:rPr>
          <w:delText xml:space="preserve">Notas </w:delText>
        </w:r>
      </w:del>
      <w:ins w:id="143" w:author="Ariani Caetano" w:date="2020-05-27T22:39:00Z">
        <w:r w:rsidR="00B54776">
          <w:rPr>
            <w:rFonts w:cs="Calibri"/>
            <w:color w:val="222222"/>
            <w:sz w:val="24"/>
            <w:szCs w:val="24"/>
            <w:shd w:val="clear" w:color="auto" w:fill="FFFFFF"/>
          </w:rPr>
          <w:t>n</w:t>
        </w:r>
        <w:r w:rsidR="00B54776" w:rsidRPr="00A43D75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otas </w:t>
        </w:r>
      </w:ins>
      <w:del w:id="144" w:author="Ariani Caetano" w:date="2020-05-27T22:39:00Z">
        <w:r w:rsidR="00F641B2" w:rsidRPr="00A43D75" w:rsidDel="00B54776">
          <w:rPr>
            <w:rFonts w:cs="Calibri"/>
            <w:color w:val="222222"/>
            <w:sz w:val="24"/>
            <w:szCs w:val="24"/>
            <w:shd w:val="clear" w:color="auto" w:fill="FFFFFF"/>
          </w:rPr>
          <w:delText xml:space="preserve">Técnicas </w:delText>
        </w:r>
      </w:del>
      <w:ins w:id="145" w:author="Ariani Caetano" w:date="2020-05-27T22:39:00Z">
        <w:r w:rsidR="00B54776">
          <w:rPr>
            <w:rFonts w:cs="Calibri"/>
            <w:color w:val="222222"/>
            <w:sz w:val="24"/>
            <w:szCs w:val="24"/>
            <w:shd w:val="clear" w:color="auto" w:fill="FFFFFF"/>
          </w:rPr>
          <w:t>t</w:t>
        </w:r>
        <w:r w:rsidR="00B54776" w:rsidRPr="00A43D75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écnicas </w:t>
        </w:r>
      </w:ins>
      <w:r w:rsidR="00F641B2"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relativas a medidas de prevenção e combate </w:t>
      </w:r>
      <w:del w:id="146" w:author="Ariani Caetano" w:date="2020-05-27T22:39:00Z">
        <w:r w:rsidR="00F641B2" w:rsidRPr="00A43D75" w:rsidDel="00B54776">
          <w:rPr>
            <w:rFonts w:cs="Calibri"/>
            <w:color w:val="222222"/>
            <w:sz w:val="24"/>
            <w:szCs w:val="24"/>
            <w:shd w:val="clear" w:color="auto" w:fill="FFFFFF"/>
          </w:rPr>
          <w:delText>a</w:delText>
        </w:r>
      </w:del>
      <w:ins w:id="147" w:author="Ariani Caetano" w:date="2020-05-27T22:39:00Z">
        <w:r w:rsidR="00B54776">
          <w:rPr>
            <w:rFonts w:cs="Calibri"/>
            <w:color w:val="222222"/>
            <w:sz w:val="24"/>
            <w:szCs w:val="24"/>
            <w:shd w:val="clear" w:color="auto" w:fill="FFFFFF"/>
          </w:rPr>
          <w:t>à</w:t>
        </w:r>
      </w:ins>
      <w:del w:id="148" w:author="Ariani Caetano" w:date="2020-05-27T22:39:00Z">
        <w:r w:rsidR="00F641B2" w:rsidRPr="00A43D75" w:rsidDel="00B54776">
          <w:rPr>
            <w:rFonts w:cs="Calibri"/>
            <w:color w:val="222222"/>
            <w:sz w:val="24"/>
            <w:szCs w:val="24"/>
            <w:shd w:val="clear" w:color="auto" w:fill="FFFFFF"/>
          </w:rPr>
          <w:delText>o</w:delText>
        </w:r>
      </w:del>
      <w:r w:rsidR="00F641B2"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 </w:t>
      </w:r>
      <w:del w:id="149" w:author="Ariani Caetano" w:date="2020-05-27T22:39:00Z">
        <w:r w:rsidR="00F641B2" w:rsidRPr="00A43D75" w:rsidDel="00B54776">
          <w:rPr>
            <w:rFonts w:cs="Calibri"/>
            <w:color w:val="222222"/>
            <w:sz w:val="24"/>
            <w:szCs w:val="24"/>
            <w:shd w:val="clear" w:color="auto" w:fill="FFFFFF"/>
          </w:rPr>
          <w:delText>COVID</w:delText>
        </w:r>
      </w:del>
      <w:ins w:id="150" w:author="Ariani Caetano" w:date="2020-05-27T22:39:00Z">
        <w:r w:rsidR="00B54776" w:rsidRPr="00A43D75">
          <w:rPr>
            <w:rFonts w:cs="Calibri"/>
            <w:color w:val="222222"/>
            <w:sz w:val="24"/>
            <w:szCs w:val="24"/>
            <w:shd w:val="clear" w:color="auto" w:fill="FFFFFF"/>
          </w:rPr>
          <w:t>C</w:t>
        </w:r>
        <w:r w:rsidR="00B54776">
          <w:rPr>
            <w:rFonts w:cs="Calibri"/>
            <w:color w:val="222222"/>
            <w:sz w:val="24"/>
            <w:szCs w:val="24"/>
            <w:shd w:val="clear" w:color="auto" w:fill="FFFFFF"/>
          </w:rPr>
          <w:t>ovid</w:t>
        </w:r>
      </w:ins>
      <w:r w:rsidR="00F641B2" w:rsidRPr="00A43D75">
        <w:rPr>
          <w:rFonts w:cs="Calibri"/>
          <w:color w:val="222222"/>
          <w:sz w:val="24"/>
          <w:szCs w:val="24"/>
          <w:shd w:val="clear" w:color="auto" w:fill="FFFFFF"/>
        </w:rPr>
        <w:t>-19, bem como na autorização e avaliação de produção de equipamentos de proteção, medicamentos e insumos utilizados pela população e</w:t>
      </w:r>
      <w:r w:rsidR="00C87390" w:rsidRPr="00A43D75">
        <w:rPr>
          <w:rFonts w:cs="Calibri"/>
          <w:color w:val="222222"/>
          <w:sz w:val="24"/>
          <w:szCs w:val="24"/>
          <w:shd w:val="clear" w:color="auto" w:fill="FFFFFF"/>
        </w:rPr>
        <w:t>m geral</w:t>
      </w:r>
      <w:r w:rsidR="00F641B2"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 </w:t>
      </w:r>
      <w:r w:rsidR="00A97888">
        <w:rPr>
          <w:rFonts w:cs="Calibri"/>
          <w:color w:val="222222"/>
          <w:sz w:val="24"/>
          <w:szCs w:val="24"/>
          <w:shd w:val="clear" w:color="auto" w:fill="FFFFFF"/>
        </w:rPr>
        <w:t xml:space="preserve">e </w:t>
      </w:r>
      <w:r w:rsidR="00F641B2"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pelos profissionais que atendem </w:t>
      </w:r>
      <w:ins w:id="151" w:author="Ariani Caetano" w:date="2020-05-27T22:42:00Z">
        <w:r w:rsidR="007159F4">
          <w:rPr>
            <w:rFonts w:cs="Calibri"/>
            <w:color w:val="222222"/>
            <w:sz w:val="24"/>
            <w:szCs w:val="24"/>
            <w:shd w:val="clear" w:color="auto" w:fill="FFFFFF"/>
          </w:rPr>
          <w:t>a</w:t>
        </w:r>
      </w:ins>
      <w:ins w:id="152" w:author="Ariani Caetano" w:date="2020-05-27T22:41:00Z">
        <w:r w:rsidR="007159F4">
          <w:rPr>
            <w:rFonts w:cs="Calibri"/>
            <w:color w:val="222222"/>
            <w:sz w:val="24"/>
            <w:szCs w:val="24"/>
            <w:shd w:val="clear" w:color="auto" w:fill="FFFFFF"/>
          </w:rPr>
          <w:t>os casos da doença</w:t>
        </w:r>
      </w:ins>
      <w:del w:id="153" w:author="Ariani Caetano" w:date="2020-05-27T22:41:00Z">
        <w:r w:rsidR="00F641B2" w:rsidRPr="00A43D75" w:rsidDel="007159F4">
          <w:rPr>
            <w:rFonts w:cs="Calibri"/>
            <w:color w:val="222222"/>
            <w:sz w:val="24"/>
            <w:szCs w:val="24"/>
            <w:shd w:val="clear" w:color="auto" w:fill="FFFFFF"/>
          </w:rPr>
          <w:delText>casos de COVID-10</w:delText>
        </w:r>
      </w:del>
      <w:r w:rsidR="00F641B2" w:rsidRPr="00A43D75">
        <w:rPr>
          <w:rFonts w:cs="Calibri"/>
          <w:color w:val="222222"/>
          <w:sz w:val="24"/>
          <w:szCs w:val="24"/>
          <w:shd w:val="clear" w:color="auto" w:fill="FFFFFF"/>
        </w:rPr>
        <w:t>.</w:t>
      </w:r>
    </w:p>
    <w:p w:rsidR="00274520" w:rsidRPr="00A43D75" w:rsidRDefault="00274520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222222"/>
          <w:shd w:val="clear" w:color="auto" w:fill="FFFFFF"/>
        </w:rPr>
      </w:pPr>
    </w:p>
    <w:p w:rsidR="00274520" w:rsidRPr="00A43D75" w:rsidRDefault="00274520" w:rsidP="00C36A42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u w:val="single"/>
        </w:rPr>
      </w:pPr>
      <w:r w:rsidRPr="00A43D75">
        <w:rPr>
          <w:rFonts w:ascii="Calibri" w:hAnsi="Calibri" w:cs="Calibri"/>
          <w:b/>
          <w:u w:val="single"/>
        </w:rPr>
        <w:t xml:space="preserve">ANTAQ </w:t>
      </w:r>
      <w:r w:rsidRPr="00A43D75">
        <w:rPr>
          <w:rFonts w:ascii="Calibri" w:hAnsi="Calibri" w:cs="Calibri"/>
          <w:u w:val="single"/>
        </w:rPr>
        <w:t>- A Agência Nacional de Transportes Aquaviários</w:t>
      </w:r>
    </w:p>
    <w:p w:rsidR="00274520" w:rsidRPr="00A43D75" w:rsidRDefault="00274520" w:rsidP="00A43D7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A43D75">
        <w:rPr>
          <w:rFonts w:ascii="Calibri" w:hAnsi="Calibri" w:cs="Calibri"/>
        </w:rPr>
        <w:t xml:space="preserve">É uma entidade que integra a </w:t>
      </w:r>
      <w:r w:rsidR="006D0882" w:rsidRPr="00A43D75">
        <w:rPr>
          <w:rFonts w:ascii="Calibri" w:hAnsi="Calibri" w:cs="Calibri"/>
        </w:rPr>
        <w:t xml:space="preserve">chamada </w:t>
      </w:r>
      <w:r w:rsidR="007159F4" w:rsidRPr="00A43D75">
        <w:rPr>
          <w:rFonts w:ascii="Calibri" w:hAnsi="Calibri" w:cs="Calibri"/>
        </w:rPr>
        <w:t xml:space="preserve">administração federal </w:t>
      </w:r>
      <w:r w:rsidRPr="00A43D75">
        <w:rPr>
          <w:rFonts w:ascii="Calibri" w:hAnsi="Calibri" w:cs="Calibri"/>
        </w:rPr>
        <w:t>indiret</w:t>
      </w:r>
      <w:r w:rsidR="006D0882" w:rsidRPr="00A43D75">
        <w:rPr>
          <w:rFonts w:ascii="Calibri" w:hAnsi="Calibri" w:cs="Calibri"/>
        </w:rPr>
        <w:t xml:space="preserve">a, de </w:t>
      </w:r>
      <w:r w:rsidRPr="00A43D75">
        <w:rPr>
          <w:rFonts w:ascii="Calibri" w:hAnsi="Calibri" w:cs="Calibri"/>
        </w:rPr>
        <w:t>direito público, vinculada ao Ministério da Infraestrutura. Tem por finalidade implementar as políticas formuladas p</w:t>
      </w:r>
      <w:del w:id="154" w:author="Ariani Caetano" w:date="2020-05-27T22:43:00Z">
        <w:r w:rsidRPr="00A43D75" w:rsidDel="007159F4">
          <w:rPr>
            <w:rFonts w:ascii="Calibri" w:hAnsi="Calibri" w:cs="Calibri"/>
          </w:rPr>
          <w:delText xml:space="preserve">elo </w:delText>
        </w:r>
      </w:del>
      <w:del w:id="155" w:author="Ariani Caetano" w:date="2020-05-27T22:42:00Z">
        <w:r w:rsidRPr="00A43D75" w:rsidDel="007159F4">
          <w:rPr>
            <w:rFonts w:ascii="Calibri" w:hAnsi="Calibri" w:cs="Calibri"/>
          </w:rPr>
          <w:delText>Ministério da Infraestrutura</w:delText>
        </w:r>
      </w:del>
      <w:ins w:id="156" w:author="Ariani Caetano" w:date="2020-05-27T22:43:00Z">
        <w:r w:rsidR="007159F4">
          <w:rPr>
            <w:rFonts w:ascii="Calibri" w:hAnsi="Calibri" w:cs="Calibri"/>
          </w:rPr>
          <w:t>or ele</w:t>
        </w:r>
      </w:ins>
      <w:r w:rsidRPr="00A43D75">
        <w:rPr>
          <w:rFonts w:ascii="Calibri" w:hAnsi="Calibri" w:cs="Calibri"/>
        </w:rPr>
        <w:t>, segundo os princípios e diretrizes estabelecidos na legislação. É responsável por regular, supervisionar e fiscalizar as atividades de prestação de serviços de transporte aquaviário e de exploração da infraestrutura portuária e aquaviária.</w:t>
      </w:r>
    </w:p>
    <w:p w:rsidR="00274520" w:rsidRPr="00A43D75" w:rsidRDefault="00274520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b/>
          <w:color w:val="000000"/>
          <w:u w:val="single"/>
        </w:rPr>
      </w:pPr>
    </w:p>
    <w:p w:rsidR="00244AB7" w:rsidRPr="00A43D75" w:rsidRDefault="00244AB7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u w:val="single"/>
        </w:rPr>
      </w:pPr>
      <w:r w:rsidRPr="00A43D75">
        <w:rPr>
          <w:rFonts w:ascii="Calibri" w:hAnsi="Calibri" w:cs="Calibri"/>
          <w:b/>
          <w:color w:val="000000"/>
          <w:u w:val="single"/>
        </w:rPr>
        <w:t>CAT</w:t>
      </w:r>
      <w:r w:rsidRPr="00A43D75">
        <w:rPr>
          <w:rFonts w:ascii="Calibri" w:hAnsi="Calibri" w:cs="Calibri"/>
          <w:color w:val="000000"/>
          <w:u w:val="single"/>
        </w:rPr>
        <w:t xml:space="preserve"> – Comunicação de Acidente de Trabalho</w:t>
      </w:r>
    </w:p>
    <w:p w:rsidR="006150F2" w:rsidRPr="00A43D75" w:rsidDel="007159F4" w:rsidRDefault="00464555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del w:id="157" w:author="Ariani Caetano" w:date="2020-05-27T22:45:00Z"/>
          <w:rFonts w:ascii="Calibri" w:hAnsi="Calibri" w:cs="Calibri"/>
          <w:color w:val="222222"/>
          <w:shd w:val="clear" w:color="auto" w:fill="FFFFFF"/>
        </w:rPr>
      </w:pPr>
      <w:r w:rsidRPr="00A43D75">
        <w:rPr>
          <w:rFonts w:ascii="Calibri" w:hAnsi="Calibri" w:cs="Calibri"/>
          <w:color w:val="222222"/>
          <w:shd w:val="clear" w:color="auto" w:fill="FFFFFF"/>
        </w:rPr>
        <w:t>A </w:t>
      </w:r>
      <w:r w:rsidRPr="00A43D75">
        <w:rPr>
          <w:rFonts w:ascii="Calibri" w:hAnsi="Calibri" w:cs="Calibri"/>
          <w:bCs/>
          <w:color w:val="222222"/>
          <w:shd w:val="clear" w:color="auto" w:fill="FFFFFF"/>
        </w:rPr>
        <w:t>CAT</w:t>
      </w:r>
      <w:r w:rsidRPr="00A43D75">
        <w:rPr>
          <w:rFonts w:ascii="Calibri" w:hAnsi="Calibri" w:cs="Calibri"/>
          <w:color w:val="222222"/>
          <w:shd w:val="clear" w:color="auto" w:fill="FFFFFF"/>
        </w:rPr>
        <w:t> </w:t>
      </w:r>
      <w:r w:rsidR="00EE41D3" w:rsidRPr="00A43D75">
        <w:rPr>
          <w:rFonts w:ascii="Calibri" w:hAnsi="Calibri" w:cs="Calibri"/>
          <w:color w:val="222222"/>
          <w:shd w:val="clear" w:color="auto" w:fill="FFFFFF"/>
        </w:rPr>
        <w:t>está prevista na Lei</w:t>
      </w:r>
      <w:ins w:id="158" w:author="Ariani Caetano" w:date="2020-05-27T22:43:00Z">
        <w:r w:rsidR="007159F4">
          <w:rPr>
            <w:rFonts w:ascii="Calibri" w:hAnsi="Calibri" w:cs="Calibri"/>
            <w:color w:val="222222"/>
            <w:shd w:val="clear" w:color="auto" w:fill="FFFFFF"/>
          </w:rPr>
          <w:t xml:space="preserve"> n.</w:t>
        </w:r>
      </w:ins>
      <w:r w:rsidR="00EE41D3" w:rsidRPr="00A43D75">
        <w:rPr>
          <w:rFonts w:ascii="Calibri" w:hAnsi="Calibri" w:cs="Calibri"/>
          <w:color w:val="222222"/>
          <w:shd w:val="clear" w:color="auto" w:fill="FFFFFF"/>
        </w:rPr>
        <w:t xml:space="preserve"> 8.213/91</w:t>
      </w:r>
      <w:r w:rsidR="00DC7CE9" w:rsidRPr="00A43D75">
        <w:rPr>
          <w:rFonts w:ascii="Calibri" w:hAnsi="Calibri" w:cs="Calibri"/>
          <w:color w:val="222222"/>
          <w:shd w:val="clear" w:color="auto" w:fill="FFFFFF"/>
        </w:rPr>
        <w:t xml:space="preserve"> e</w:t>
      </w:r>
      <w:r w:rsidRPr="00A43D75">
        <w:rPr>
          <w:rFonts w:ascii="Calibri" w:hAnsi="Calibri" w:cs="Calibri"/>
          <w:color w:val="222222"/>
          <w:shd w:val="clear" w:color="auto" w:fill="FFFFFF"/>
        </w:rPr>
        <w:t xml:space="preserve"> é um documento usado para comunicar </w:t>
      </w:r>
      <w:ins w:id="159" w:author="Ariani Caetano" w:date="2020-05-27T22:44:00Z">
        <w:r w:rsidR="007159F4" w:rsidRPr="00A43D75">
          <w:rPr>
            <w:rFonts w:ascii="Calibri" w:hAnsi="Calibri" w:cs="Calibri"/>
            <w:color w:val="222222"/>
            <w:shd w:val="clear" w:color="auto" w:fill="FFFFFF"/>
          </w:rPr>
          <w:t xml:space="preserve">ao </w:t>
        </w:r>
        <w:r w:rsidR="007159F4">
          <w:rPr>
            <w:rFonts w:ascii="Calibri" w:hAnsi="Calibri" w:cs="Calibri"/>
            <w:color w:val="222222"/>
            <w:shd w:val="clear" w:color="auto" w:fill="FFFFFF"/>
          </w:rPr>
          <w:t>Instituto Nacional do Seguro Social (</w:t>
        </w:r>
        <w:r w:rsidR="007159F4" w:rsidRPr="00A43D75">
          <w:rPr>
            <w:rFonts w:ascii="Calibri" w:hAnsi="Calibri" w:cs="Calibri"/>
            <w:color w:val="222222"/>
            <w:shd w:val="clear" w:color="auto" w:fill="FFFFFF"/>
          </w:rPr>
          <w:t>INSS</w:t>
        </w:r>
        <w:r w:rsidR="007159F4">
          <w:rPr>
            <w:rFonts w:ascii="Calibri" w:hAnsi="Calibri" w:cs="Calibri"/>
            <w:color w:val="222222"/>
            <w:shd w:val="clear" w:color="auto" w:fill="FFFFFF"/>
          </w:rPr>
          <w:t xml:space="preserve">) </w:t>
        </w:r>
      </w:ins>
      <w:del w:id="160" w:author="Ariani Caetano" w:date="2020-05-27T22:44:00Z">
        <w:r w:rsidRPr="00A43D75" w:rsidDel="007159F4">
          <w:rPr>
            <w:rFonts w:ascii="Calibri" w:hAnsi="Calibri" w:cs="Calibri"/>
            <w:color w:val="222222"/>
            <w:shd w:val="clear" w:color="auto" w:fill="FFFFFF"/>
          </w:rPr>
          <w:delText xml:space="preserve">o </w:delText>
        </w:r>
      </w:del>
      <w:r w:rsidRPr="00A43D75">
        <w:rPr>
          <w:rFonts w:ascii="Calibri" w:hAnsi="Calibri" w:cs="Calibri"/>
          <w:color w:val="222222"/>
          <w:shd w:val="clear" w:color="auto" w:fill="FFFFFF"/>
        </w:rPr>
        <w:t>acidente ou doença de trabalho</w:t>
      </w:r>
      <w:del w:id="161" w:author="Ariani Caetano" w:date="2020-05-27T22:44:00Z">
        <w:r w:rsidRPr="00A43D75" w:rsidDel="007159F4">
          <w:rPr>
            <w:rFonts w:ascii="Calibri" w:hAnsi="Calibri" w:cs="Calibri"/>
            <w:color w:val="222222"/>
            <w:shd w:val="clear" w:color="auto" w:fill="FFFFFF"/>
          </w:rPr>
          <w:delText xml:space="preserve"> ao</w:delText>
        </w:r>
        <w:r w:rsidR="009015D8" w:rsidRPr="00A43D75" w:rsidDel="007159F4">
          <w:rPr>
            <w:rFonts w:ascii="Calibri" w:hAnsi="Calibri" w:cs="Calibri"/>
            <w:color w:val="222222"/>
            <w:shd w:val="clear" w:color="auto" w:fill="FFFFFF"/>
          </w:rPr>
          <w:delText xml:space="preserve"> INSS</w:delText>
        </w:r>
        <w:r w:rsidRPr="00A43D75" w:rsidDel="007159F4">
          <w:rPr>
            <w:rFonts w:ascii="Calibri" w:hAnsi="Calibri" w:cs="Calibri"/>
            <w:color w:val="222222"/>
            <w:shd w:val="clear" w:color="auto" w:fill="FFFFFF"/>
          </w:rPr>
          <w:delText xml:space="preserve">. </w:delText>
        </w:r>
      </w:del>
      <w:ins w:id="162" w:author="Ariani Caetano" w:date="2020-05-27T22:44:00Z">
        <w:r w:rsidR="007159F4">
          <w:rPr>
            <w:rFonts w:ascii="Calibri" w:hAnsi="Calibri" w:cs="Calibri"/>
            <w:color w:val="222222"/>
            <w:shd w:val="clear" w:color="auto" w:fill="FFFFFF"/>
          </w:rPr>
          <w:t xml:space="preserve">, mesmo os que </w:t>
        </w:r>
      </w:ins>
      <w:ins w:id="163" w:author="Ariani Caetano" w:date="2020-05-27T22:22:00Z">
        <w:r w:rsidR="00AE7777">
          <w:rPr>
            <w:rFonts w:ascii="Calibri" w:hAnsi="Calibri" w:cs="Calibri"/>
            <w:color w:val="222222"/>
            <w:shd w:val="clear" w:color="auto" w:fill="FFFFFF"/>
          </w:rPr>
          <w:t>que não ocasion</w:t>
        </w:r>
      </w:ins>
      <w:ins w:id="164" w:author="Ariani Caetano" w:date="2020-05-27T22:44:00Z">
        <w:r w:rsidR="007159F4">
          <w:rPr>
            <w:rFonts w:ascii="Calibri" w:hAnsi="Calibri" w:cs="Calibri"/>
            <w:color w:val="222222"/>
            <w:shd w:val="clear" w:color="auto" w:fill="FFFFFF"/>
          </w:rPr>
          <w:t>e</w:t>
        </w:r>
      </w:ins>
      <w:ins w:id="165" w:author="Ariani Caetano" w:date="2020-05-27T22:22:00Z">
        <w:r w:rsidR="00AE7777">
          <w:rPr>
            <w:rFonts w:ascii="Calibri" w:hAnsi="Calibri" w:cs="Calibri"/>
            <w:color w:val="222222"/>
            <w:shd w:val="clear" w:color="auto" w:fill="FFFFFF"/>
          </w:rPr>
          <w:t>m benefícios ou afastamento</w:t>
        </w:r>
      </w:ins>
      <w:ins w:id="166" w:author="Ariani Caetano" w:date="2020-05-27T22:44:00Z">
        <w:r w:rsidR="007159F4">
          <w:rPr>
            <w:rFonts w:ascii="Calibri" w:hAnsi="Calibri" w:cs="Calibri"/>
            <w:color w:val="222222"/>
            <w:shd w:val="clear" w:color="auto" w:fill="FFFFFF"/>
          </w:rPr>
          <w:t>s</w:t>
        </w:r>
      </w:ins>
      <w:ins w:id="167" w:author="Ariani Caetano" w:date="2020-05-27T22:22:00Z">
        <w:r w:rsidR="00AE7777">
          <w:rPr>
            <w:rFonts w:ascii="Calibri" w:hAnsi="Calibri" w:cs="Calibri"/>
            <w:color w:val="222222"/>
            <w:shd w:val="clear" w:color="auto" w:fill="FFFFFF"/>
          </w:rPr>
          <w:t>.</w:t>
        </w:r>
      </w:ins>
    </w:p>
    <w:p w:rsidR="00E36AD0" w:rsidRPr="00A43D75" w:rsidDel="007159F4" w:rsidRDefault="007159F4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del w:id="168" w:author="Ariani Caetano" w:date="2020-05-27T22:45:00Z"/>
          <w:rFonts w:ascii="Calibri" w:hAnsi="Calibri" w:cs="Calibri"/>
          <w:shd w:val="clear" w:color="auto" w:fill="FFFFFF"/>
        </w:rPr>
      </w:pPr>
      <w:ins w:id="169" w:author="Ariani Caetano" w:date="2020-05-27T22:45:00Z">
        <w:r>
          <w:rPr>
            <w:rFonts w:ascii="Calibri" w:hAnsi="Calibri" w:cs="Calibri"/>
            <w:shd w:val="clear" w:color="auto" w:fill="FFFFFF"/>
          </w:rPr>
          <w:t xml:space="preserve"> </w:t>
        </w:r>
      </w:ins>
      <w:r w:rsidR="00464555" w:rsidRPr="00A43D75">
        <w:rPr>
          <w:rFonts w:ascii="Calibri" w:hAnsi="Calibri" w:cs="Calibri"/>
          <w:shd w:val="clear" w:color="auto" w:fill="FFFFFF"/>
        </w:rPr>
        <w:t>Trata-se de um documento extremamente importante, cuja função é justamente</w:t>
      </w:r>
      <w:del w:id="170" w:author="Ariani Caetano" w:date="2020-05-27T22:45:00Z">
        <w:r w:rsidR="00464555" w:rsidRPr="00A43D75" w:rsidDel="007159F4">
          <w:rPr>
            <w:rFonts w:ascii="Calibri" w:hAnsi="Calibri" w:cs="Calibri"/>
            <w:shd w:val="clear" w:color="auto" w:fill="FFFFFF"/>
          </w:rPr>
          <w:delText xml:space="preserve"> a de </w:delText>
        </w:r>
      </w:del>
      <w:ins w:id="171" w:author="Ariani Caetano" w:date="2020-05-27T22:45:00Z">
        <w:r>
          <w:rPr>
            <w:rFonts w:ascii="Calibri" w:hAnsi="Calibri" w:cs="Calibri"/>
            <w:shd w:val="clear" w:color="auto" w:fill="FFFFFF"/>
          </w:rPr>
          <w:t xml:space="preserve"> </w:t>
        </w:r>
      </w:ins>
      <w:del w:id="172" w:author="Ariani Caetano" w:date="2020-05-27T22:45:00Z">
        <w:r w:rsidR="00464555" w:rsidRPr="00A43D75" w:rsidDel="007159F4">
          <w:rPr>
            <w:rFonts w:ascii="Calibri" w:hAnsi="Calibri" w:cs="Calibri"/>
            <w:shd w:val="clear" w:color="auto" w:fill="FFFFFF"/>
          </w:rPr>
          <w:delText>reconhecer</w:delText>
        </w:r>
        <w:r w:rsidR="00DC7CE9" w:rsidRPr="00A43D75" w:rsidDel="007159F4">
          <w:rPr>
            <w:rFonts w:ascii="Calibri" w:hAnsi="Calibri" w:cs="Calibri"/>
            <w:shd w:val="clear" w:color="auto" w:fill="FFFFFF"/>
          </w:rPr>
          <w:delText xml:space="preserve"> </w:delText>
        </w:r>
        <w:r w:rsidR="00464555" w:rsidRPr="00A43D75" w:rsidDel="007159F4">
          <w:rPr>
            <w:rFonts w:ascii="Calibri" w:hAnsi="Calibri" w:cs="Calibri"/>
            <w:shd w:val="clear" w:color="auto" w:fill="FFFFFF"/>
          </w:rPr>
          <w:delText xml:space="preserve"> </w:delText>
        </w:r>
      </w:del>
      <w:ins w:id="173" w:author="Ariani Caetano" w:date="2020-05-27T22:45:00Z">
        <w:r w:rsidRPr="00A43D75">
          <w:rPr>
            <w:rFonts w:ascii="Calibri" w:hAnsi="Calibri" w:cs="Calibri"/>
            <w:shd w:val="clear" w:color="auto" w:fill="FFFFFF"/>
          </w:rPr>
          <w:t>reconhecer</w:t>
        </w:r>
        <w:r>
          <w:rPr>
            <w:rFonts w:ascii="Calibri" w:hAnsi="Calibri" w:cs="Calibri"/>
            <w:shd w:val="clear" w:color="auto" w:fill="FFFFFF"/>
          </w:rPr>
          <w:t xml:space="preserve"> </w:t>
        </w:r>
      </w:ins>
      <w:r w:rsidR="00DC7CE9" w:rsidRPr="00A43D75">
        <w:rPr>
          <w:rFonts w:ascii="Calibri" w:hAnsi="Calibri" w:cs="Calibri"/>
          <w:shd w:val="clear" w:color="auto" w:fill="FFFFFF"/>
        </w:rPr>
        <w:t>um agravo relacionado ao trabalho</w:t>
      </w:r>
      <w:r w:rsidR="00464555" w:rsidRPr="00A43D75">
        <w:rPr>
          <w:rFonts w:ascii="Calibri" w:hAnsi="Calibri" w:cs="Calibri"/>
          <w:shd w:val="clear" w:color="auto" w:fill="FFFFFF"/>
        </w:rPr>
        <w:t>.</w:t>
      </w:r>
      <w:ins w:id="174" w:author="Ariani Caetano" w:date="2020-05-27T22:45:00Z">
        <w:r>
          <w:rPr>
            <w:rFonts w:ascii="Calibri" w:hAnsi="Calibri" w:cs="Calibri"/>
            <w:shd w:val="clear" w:color="auto" w:fill="FFFFFF"/>
          </w:rPr>
          <w:t xml:space="preserve"> </w:t>
        </w:r>
      </w:ins>
    </w:p>
    <w:p w:rsidR="00955BBA" w:rsidRPr="007159F4" w:rsidRDefault="00464555" w:rsidP="007159F4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shd w:val="clear" w:color="auto" w:fill="FFFFFF"/>
          <w:rPrChange w:id="175" w:author="Ariani Caetano" w:date="2020-05-27T22:45:00Z">
            <w:rPr>
              <w:rFonts w:cs="Calibri"/>
              <w:sz w:val="24"/>
              <w:szCs w:val="24"/>
            </w:rPr>
          </w:rPrChange>
        </w:rPr>
        <w:pPrChange w:id="176" w:author="Ariani Caetano" w:date="2020-05-27T22:45:00Z">
          <w:pPr>
            <w:pStyle w:val="Textodecomentrio"/>
            <w:spacing w:line="360" w:lineRule="auto"/>
            <w:jc w:val="both"/>
          </w:pPr>
        </w:pPrChange>
      </w:pPr>
      <w:r w:rsidRPr="007159F4">
        <w:rPr>
          <w:rFonts w:ascii="Calibri" w:hAnsi="Calibri" w:cs="Calibri"/>
          <w:shd w:val="clear" w:color="auto" w:fill="FFFFFF"/>
          <w:rPrChange w:id="177" w:author="Ariani Caetano" w:date="2020-05-27T22:45:00Z">
            <w:rPr>
              <w:rFonts w:cs="Calibri"/>
              <w:sz w:val="24"/>
              <w:szCs w:val="24"/>
              <w:shd w:val="clear" w:color="auto" w:fill="FFFFFF"/>
            </w:rPr>
          </w:rPrChange>
        </w:rPr>
        <w:t>Expedir a CAT é importante também para controles estatísticos dos órgãos federais, além de garan</w:t>
      </w:r>
      <w:r w:rsidR="00204507" w:rsidRPr="007159F4">
        <w:rPr>
          <w:rFonts w:ascii="Calibri" w:hAnsi="Calibri" w:cs="Calibri"/>
          <w:shd w:val="clear" w:color="auto" w:fill="FFFFFF"/>
          <w:rPrChange w:id="178" w:author="Ariani Caetano" w:date="2020-05-27T22:45:00Z">
            <w:rPr>
              <w:rFonts w:cs="Calibri"/>
              <w:sz w:val="24"/>
              <w:szCs w:val="24"/>
              <w:shd w:val="clear" w:color="auto" w:fill="FFFFFF"/>
            </w:rPr>
          </w:rPrChange>
        </w:rPr>
        <w:t>tir a assistência dos trabalhadores</w:t>
      </w:r>
      <w:r w:rsidRPr="007159F4">
        <w:rPr>
          <w:rFonts w:ascii="Calibri" w:hAnsi="Calibri" w:cs="Calibri"/>
          <w:shd w:val="clear" w:color="auto" w:fill="FFFFFF"/>
          <w:rPrChange w:id="179" w:author="Ariani Caetano" w:date="2020-05-27T22:45:00Z">
            <w:rPr>
              <w:rFonts w:cs="Calibri"/>
              <w:sz w:val="24"/>
              <w:szCs w:val="24"/>
              <w:shd w:val="clear" w:color="auto" w:fill="FFFFFF"/>
            </w:rPr>
          </w:rPrChange>
        </w:rPr>
        <w:t xml:space="preserve"> pelo INSS</w:t>
      </w:r>
      <w:r w:rsidR="006150F2" w:rsidRPr="007159F4">
        <w:rPr>
          <w:rFonts w:ascii="Calibri" w:hAnsi="Calibri" w:cs="Calibri"/>
          <w:shd w:val="clear" w:color="auto" w:fill="FFFFFF"/>
          <w:rPrChange w:id="180" w:author="Ariani Caetano" w:date="2020-05-27T22:45:00Z">
            <w:rPr>
              <w:rFonts w:cs="Calibri"/>
              <w:sz w:val="24"/>
              <w:szCs w:val="24"/>
              <w:shd w:val="clear" w:color="auto" w:fill="FFFFFF"/>
            </w:rPr>
          </w:rPrChange>
        </w:rPr>
        <w:t>, afastamento em auxílio-acidente</w:t>
      </w:r>
      <w:r w:rsidR="00204507" w:rsidRPr="007159F4">
        <w:rPr>
          <w:rFonts w:ascii="Calibri" w:hAnsi="Calibri" w:cs="Calibri"/>
          <w:shd w:val="clear" w:color="auto" w:fill="FFFFFF"/>
          <w:rPrChange w:id="181" w:author="Ariani Caetano" w:date="2020-05-27T22:45:00Z">
            <w:rPr>
              <w:rFonts w:cs="Calibri"/>
              <w:sz w:val="24"/>
              <w:szCs w:val="24"/>
              <w:shd w:val="clear" w:color="auto" w:fill="FFFFFF"/>
            </w:rPr>
          </w:rPrChange>
        </w:rPr>
        <w:t>, estabilidade</w:t>
      </w:r>
      <w:r w:rsidRPr="007159F4">
        <w:rPr>
          <w:rFonts w:ascii="Calibri" w:hAnsi="Calibri" w:cs="Calibri"/>
          <w:shd w:val="clear" w:color="auto" w:fill="FFFFFF"/>
          <w:rPrChange w:id="182" w:author="Ariani Caetano" w:date="2020-05-27T22:45:00Z">
            <w:rPr>
              <w:rFonts w:cs="Calibri"/>
              <w:sz w:val="24"/>
              <w:szCs w:val="24"/>
              <w:shd w:val="clear" w:color="auto" w:fill="FFFFFF"/>
            </w:rPr>
          </w:rPrChange>
        </w:rPr>
        <w:t xml:space="preserve"> ou mesmo</w:t>
      </w:r>
      <w:del w:id="183" w:author="Ariani Caetano" w:date="2020-05-27T22:45:00Z">
        <w:r w:rsidRPr="007159F4" w:rsidDel="007159F4">
          <w:rPr>
            <w:rFonts w:ascii="Calibri" w:hAnsi="Calibri" w:cs="Calibri"/>
            <w:shd w:val="clear" w:color="auto" w:fill="FFFFFF"/>
            <w:rPrChange w:id="184" w:author="Ariani Caetano" w:date="2020-05-27T22:45:00Z">
              <w:rPr>
                <w:rFonts w:cs="Calibri"/>
                <w:sz w:val="24"/>
                <w:szCs w:val="24"/>
                <w:shd w:val="clear" w:color="auto" w:fill="FFFFFF"/>
              </w:rPr>
            </w:rPrChange>
          </w:rPr>
          <w:delText xml:space="preserve"> a sua </w:delText>
        </w:r>
      </w:del>
      <w:ins w:id="185" w:author="Ariani Caetano" w:date="2020-05-27T22:45:00Z">
        <w:r w:rsidR="007159F4">
          <w:rPr>
            <w:rFonts w:ascii="Calibri" w:hAnsi="Calibri" w:cs="Calibri"/>
            <w:shd w:val="clear" w:color="auto" w:fill="FFFFFF"/>
          </w:rPr>
          <w:t xml:space="preserve"> </w:t>
        </w:r>
      </w:ins>
      <w:r w:rsidRPr="007159F4">
        <w:rPr>
          <w:rFonts w:ascii="Calibri" w:hAnsi="Calibri" w:cs="Calibri"/>
          <w:shd w:val="clear" w:color="auto" w:fill="FFFFFF"/>
          <w:rPrChange w:id="186" w:author="Ariani Caetano" w:date="2020-05-27T22:45:00Z">
            <w:rPr>
              <w:rFonts w:cs="Calibri"/>
              <w:sz w:val="24"/>
              <w:szCs w:val="24"/>
              <w:shd w:val="clear" w:color="auto" w:fill="FFFFFF"/>
            </w:rPr>
          </w:rPrChange>
        </w:rPr>
        <w:t xml:space="preserve">aposentadoria por invalidez, se for o caso. </w:t>
      </w:r>
      <w:del w:id="187" w:author="Ariani Caetano" w:date="2020-05-27T22:45:00Z">
        <w:r w:rsidR="00955BBA" w:rsidRPr="007159F4" w:rsidDel="007159F4">
          <w:rPr>
            <w:rFonts w:ascii="Calibri" w:hAnsi="Calibri" w:cs="Calibri"/>
            <w:shd w:val="clear" w:color="auto" w:fill="FFFFFF"/>
            <w:rPrChange w:id="188" w:author="Ariani Caetano" w:date="2020-05-27T22:45:00Z">
              <w:rPr>
                <w:rFonts w:cs="Calibri"/>
                <w:sz w:val="24"/>
                <w:szCs w:val="24"/>
              </w:rPr>
            </w:rPrChange>
          </w:rPr>
          <w:delText xml:space="preserve"> Mesmo os casos de acidentes ou doenças relacionadas ao trabalho que não tenham benefícios ou afastamento do trabalho devem gerar CAT.</w:delText>
        </w:r>
      </w:del>
    </w:p>
    <w:p w:rsidR="00464555" w:rsidRPr="00A43D75" w:rsidRDefault="00464555" w:rsidP="008B16E3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shd w:val="clear" w:color="auto" w:fill="FFFFFF"/>
        </w:rPr>
      </w:pPr>
    </w:p>
    <w:p w:rsidR="00407679" w:rsidRPr="00A43D75" w:rsidRDefault="00407679" w:rsidP="007159F4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u w:val="single"/>
          <w:shd w:val="clear" w:color="auto" w:fill="FFFFFF"/>
        </w:rPr>
        <w:pPrChange w:id="189" w:author="Ariani Caetano" w:date="2020-05-27T22:47:00Z">
          <w:pPr>
            <w:pStyle w:val="NormalWeb"/>
            <w:shd w:val="clear" w:color="auto" w:fill="FFFFFF"/>
            <w:suppressAutoHyphens/>
            <w:spacing w:before="0" w:beforeAutospacing="0" w:after="0" w:afterAutospacing="0" w:line="360" w:lineRule="auto"/>
            <w:jc w:val="both"/>
          </w:pPr>
        </w:pPrChange>
      </w:pPr>
      <w:r w:rsidRPr="00A43D75">
        <w:rPr>
          <w:rFonts w:ascii="Calibri" w:hAnsi="Calibri" w:cs="Calibri"/>
          <w:b/>
          <w:color w:val="000000"/>
          <w:u w:val="single"/>
          <w:shd w:val="clear" w:color="auto" w:fill="FFFFFF"/>
        </w:rPr>
        <w:t>CCIH/CCIRAS</w:t>
      </w:r>
      <w:r w:rsidRPr="00A43D75">
        <w:rPr>
          <w:rFonts w:ascii="Calibri" w:hAnsi="Calibri" w:cs="Calibri"/>
          <w:color w:val="000000"/>
          <w:u w:val="single"/>
          <w:shd w:val="clear" w:color="auto" w:fill="FFFFFF"/>
        </w:rPr>
        <w:t xml:space="preserve"> – Comissão de Controle de Infecções Hospitalares / Comissão de Controle de Infecção Relacionada à Assistência à Saúde </w:t>
      </w:r>
      <w:r w:rsidR="00EE41D3" w:rsidRPr="00A43D75">
        <w:rPr>
          <w:rFonts w:ascii="Calibri" w:hAnsi="Calibri" w:cs="Calibri"/>
          <w:color w:val="000000"/>
          <w:u w:val="single"/>
          <w:shd w:val="clear" w:color="auto" w:fill="FFFFFF"/>
        </w:rPr>
        <w:t xml:space="preserve"> </w:t>
      </w:r>
    </w:p>
    <w:p w:rsidR="00567F3F" w:rsidRPr="007159F4" w:rsidRDefault="00407679" w:rsidP="007159F4">
      <w:pPr>
        <w:pStyle w:val="Textodecomentrio"/>
        <w:spacing w:line="360" w:lineRule="auto"/>
        <w:jc w:val="both"/>
        <w:rPr>
          <w:rFonts w:eastAsia="Times New Roman" w:cs="Calibri"/>
          <w:sz w:val="24"/>
          <w:szCs w:val="24"/>
          <w:lang w:eastAsia="pt-BR"/>
          <w:rPrChange w:id="190" w:author="Ariani Caetano" w:date="2020-05-27T22:47:00Z">
            <w:rPr>
              <w:rFonts w:ascii="Calibri" w:hAnsi="Calibri" w:cs="Calibri"/>
              <w:color w:val="000000"/>
              <w:shd w:val="clear" w:color="auto" w:fill="FFFFFF"/>
            </w:rPr>
          </w:rPrChange>
        </w:rPr>
        <w:pPrChange w:id="191" w:author="Ariani Caetano" w:date="2020-05-27T22:47:00Z">
          <w:pPr>
            <w:pStyle w:val="NormalWeb"/>
            <w:shd w:val="clear" w:color="auto" w:fill="FFFFFF"/>
            <w:suppressAutoHyphens/>
            <w:spacing w:before="0" w:beforeAutospacing="0" w:after="0" w:afterAutospacing="0" w:line="360" w:lineRule="auto"/>
            <w:jc w:val="both"/>
          </w:pPr>
        </w:pPrChange>
      </w:pPr>
      <w:r w:rsidRPr="007159F4">
        <w:rPr>
          <w:rFonts w:eastAsia="Times New Roman" w:cs="Calibri"/>
          <w:sz w:val="24"/>
          <w:szCs w:val="24"/>
          <w:lang w:eastAsia="pt-BR"/>
          <w:rPrChange w:id="192" w:author="Ariani Caetano" w:date="2020-05-27T22:47:00Z">
            <w:rPr>
              <w:rFonts w:ascii="Calibri" w:hAnsi="Calibri" w:cs="Calibri"/>
              <w:color w:val="000000"/>
              <w:shd w:val="clear" w:color="auto" w:fill="FFFFFF"/>
            </w:rPr>
          </w:rPrChange>
        </w:rPr>
        <w:t>Criada</w:t>
      </w:r>
      <w:ins w:id="193" w:author="Ariani Caetano" w:date="2020-05-27T22:46:00Z">
        <w:r w:rsidR="007159F4" w:rsidRPr="007159F4">
          <w:rPr>
            <w:rFonts w:eastAsia="Times New Roman" w:cs="Calibri"/>
            <w:sz w:val="24"/>
            <w:szCs w:val="24"/>
            <w:lang w:eastAsia="pt-BR"/>
            <w:rPrChange w:id="194" w:author="Ariani Caetano" w:date="2020-05-27T22:47:00Z">
              <w:rPr>
                <w:rFonts w:cs="Calibri"/>
                <w:color w:val="000000"/>
                <w:shd w:val="clear" w:color="auto" w:fill="FFFFFF"/>
              </w:rPr>
            </w:rPrChange>
          </w:rPr>
          <w:t>s</w:t>
        </w:r>
      </w:ins>
      <w:r w:rsidRPr="007159F4">
        <w:rPr>
          <w:rFonts w:eastAsia="Times New Roman" w:cs="Calibri"/>
          <w:sz w:val="24"/>
          <w:szCs w:val="24"/>
          <w:lang w:eastAsia="pt-BR"/>
          <w:rPrChange w:id="195" w:author="Ariani Caetano" w:date="2020-05-27T22:47:00Z">
            <w:rPr>
              <w:rFonts w:ascii="Calibri" w:hAnsi="Calibri" w:cs="Calibri"/>
              <w:color w:val="000000"/>
              <w:shd w:val="clear" w:color="auto" w:fill="FFFFFF"/>
            </w:rPr>
          </w:rPrChange>
        </w:rPr>
        <w:t xml:space="preserve"> por determinação do M</w:t>
      </w:r>
      <w:r w:rsidR="00793DC6" w:rsidRPr="007159F4">
        <w:rPr>
          <w:rFonts w:eastAsia="Times New Roman" w:cs="Calibri"/>
          <w:sz w:val="24"/>
          <w:szCs w:val="24"/>
          <w:lang w:eastAsia="pt-BR"/>
          <w:rPrChange w:id="196" w:author="Ariani Caetano" w:date="2020-05-27T22:47:00Z">
            <w:rPr>
              <w:rFonts w:ascii="Calibri" w:hAnsi="Calibri" w:cs="Calibri"/>
              <w:color w:val="000000"/>
              <w:shd w:val="clear" w:color="auto" w:fill="FFFFFF"/>
            </w:rPr>
          </w:rPrChange>
        </w:rPr>
        <w:t xml:space="preserve">inistério da Saúde, </w:t>
      </w:r>
      <w:del w:id="197" w:author="Ariani Caetano" w:date="2020-05-27T22:46:00Z">
        <w:r w:rsidR="00793DC6" w:rsidRPr="007159F4" w:rsidDel="007159F4">
          <w:rPr>
            <w:rFonts w:eastAsia="Times New Roman" w:cs="Calibri"/>
            <w:sz w:val="24"/>
            <w:szCs w:val="24"/>
            <w:lang w:eastAsia="pt-BR"/>
            <w:rPrChange w:id="198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>através da P</w:delText>
        </w:r>
        <w:r w:rsidRPr="007159F4" w:rsidDel="007159F4">
          <w:rPr>
            <w:rFonts w:eastAsia="Times New Roman" w:cs="Calibri"/>
            <w:sz w:val="24"/>
            <w:szCs w:val="24"/>
            <w:lang w:eastAsia="pt-BR"/>
            <w:rPrChange w:id="199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>ortaria</w:delText>
        </w:r>
        <w:r w:rsidR="00A97888" w:rsidRPr="007159F4" w:rsidDel="007159F4">
          <w:rPr>
            <w:rFonts w:eastAsia="Times New Roman" w:cs="Calibri"/>
            <w:sz w:val="24"/>
            <w:szCs w:val="24"/>
            <w:lang w:eastAsia="pt-BR"/>
            <w:rPrChange w:id="200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 xml:space="preserve">, </w:delText>
        </w:r>
      </w:del>
      <w:r w:rsidR="00A97888" w:rsidRPr="007159F4">
        <w:rPr>
          <w:rFonts w:eastAsia="Times New Roman" w:cs="Calibri"/>
          <w:sz w:val="24"/>
          <w:szCs w:val="24"/>
          <w:lang w:eastAsia="pt-BR"/>
          <w:rPrChange w:id="201" w:author="Ariani Caetano" w:date="2020-05-27T22:47:00Z">
            <w:rPr>
              <w:rFonts w:ascii="Calibri" w:hAnsi="Calibri" w:cs="Calibri"/>
              <w:color w:val="000000"/>
              <w:shd w:val="clear" w:color="auto" w:fill="FFFFFF"/>
            </w:rPr>
          </w:rPrChange>
        </w:rPr>
        <w:t>em</w:t>
      </w:r>
      <w:del w:id="202" w:author="Ariani Caetano" w:date="2020-05-27T22:46:00Z">
        <w:r w:rsidR="00A97888" w:rsidRPr="007159F4" w:rsidDel="007159F4">
          <w:rPr>
            <w:rFonts w:eastAsia="Times New Roman" w:cs="Calibri"/>
            <w:sz w:val="24"/>
            <w:szCs w:val="24"/>
            <w:lang w:eastAsia="pt-BR"/>
            <w:rPrChange w:id="203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 xml:space="preserve"> </w:delText>
        </w:r>
        <w:r w:rsidR="008731D3" w:rsidRPr="007159F4" w:rsidDel="007159F4">
          <w:rPr>
            <w:rFonts w:eastAsia="Times New Roman" w:cs="Calibri"/>
            <w:sz w:val="24"/>
            <w:szCs w:val="24"/>
            <w:lang w:eastAsia="pt-BR"/>
            <w:rPrChange w:id="204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 xml:space="preserve"> </w:delText>
        </w:r>
      </w:del>
      <w:ins w:id="205" w:author="Ariani Caetano" w:date="2020-05-27T22:46:00Z">
        <w:r w:rsidR="007159F4" w:rsidRPr="007159F4">
          <w:rPr>
            <w:rFonts w:eastAsia="Times New Roman" w:cs="Calibri"/>
            <w:sz w:val="24"/>
            <w:szCs w:val="24"/>
            <w:lang w:eastAsia="pt-BR"/>
            <w:rPrChange w:id="206" w:author="Ariani Caetano" w:date="2020-05-27T22:47:00Z">
              <w:rPr>
                <w:rFonts w:cs="Calibri"/>
                <w:color w:val="000000"/>
                <w:shd w:val="clear" w:color="auto" w:fill="FFFFFF"/>
              </w:rPr>
            </w:rPrChange>
          </w:rPr>
          <w:t xml:space="preserve"> </w:t>
        </w:r>
      </w:ins>
      <w:r w:rsidR="008731D3" w:rsidRPr="007159F4">
        <w:rPr>
          <w:rFonts w:eastAsia="Times New Roman" w:cs="Calibri"/>
          <w:sz w:val="24"/>
          <w:szCs w:val="24"/>
          <w:lang w:eastAsia="pt-BR"/>
          <w:rPrChange w:id="207" w:author="Ariani Caetano" w:date="2020-05-27T22:47:00Z">
            <w:rPr>
              <w:rFonts w:ascii="Calibri" w:hAnsi="Calibri" w:cs="Calibri"/>
              <w:color w:val="000000"/>
              <w:shd w:val="clear" w:color="auto" w:fill="FFFFFF"/>
            </w:rPr>
          </w:rPrChange>
        </w:rPr>
        <w:t>1998</w:t>
      </w:r>
      <w:ins w:id="208" w:author="Ariani Caetano" w:date="2020-05-27T22:46:00Z">
        <w:r w:rsidR="007159F4" w:rsidRPr="007159F4">
          <w:rPr>
            <w:rFonts w:eastAsia="Times New Roman" w:cs="Calibri"/>
            <w:sz w:val="24"/>
            <w:szCs w:val="24"/>
            <w:lang w:eastAsia="pt-BR"/>
            <w:rPrChange w:id="209" w:author="Ariani Caetano" w:date="2020-05-27T22:47:00Z">
              <w:rPr>
                <w:rFonts w:cs="Calibri"/>
                <w:color w:val="000000"/>
                <w:shd w:val="clear" w:color="auto" w:fill="FFFFFF"/>
              </w:rPr>
            </w:rPrChange>
          </w:rPr>
          <w:t>, por meio de portaria</w:t>
        </w:r>
      </w:ins>
      <w:del w:id="210" w:author="Ariani Caetano" w:date="2020-05-27T22:46:00Z">
        <w:r w:rsidR="008731D3" w:rsidRPr="007159F4" w:rsidDel="007159F4">
          <w:rPr>
            <w:rFonts w:eastAsia="Times New Roman" w:cs="Calibri"/>
            <w:sz w:val="24"/>
            <w:szCs w:val="24"/>
            <w:lang w:eastAsia="pt-BR"/>
            <w:rPrChange w:id="211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>.</w:delText>
        </w:r>
        <w:r w:rsidR="00381CBE" w:rsidRPr="007159F4" w:rsidDel="007159F4">
          <w:rPr>
            <w:rFonts w:eastAsia="Times New Roman" w:cs="Calibri"/>
            <w:sz w:val="24"/>
            <w:szCs w:val="24"/>
            <w:lang w:eastAsia="pt-BR"/>
            <w:rPrChange w:id="212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 xml:space="preserve"> </w:delText>
        </w:r>
      </w:del>
      <w:ins w:id="213" w:author="Ariani Caetano" w:date="2020-05-27T22:46:00Z">
        <w:r w:rsidR="007159F4" w:rsidRPr="007159F4">
          <w:rPr>
            <w:rFonts w:eastAsia="Times New Roman" w:cs="Calibri"/>
            <w:sz w:val="24"/>
            <w:szCs w:val="24"/>
            <w:lang w:eastAsia="pt-BR"/>
            <w:rPrChange w:id="214" w:author="Ariani Caetano" w:date="2020-05-27T22:47:00Z">
              <w:rPr>
                <w:rFonts w:cs="Calibri"/>
                <w:color w:val="000000"/>
                <w:shd w:val="clear" w:color="auto" w:fill="FFFFFF"/>
              </w:rPr>
            </w:rPrChange>
          </w:rPr>
          <w:t>, s</w:t>
        </w:r>
      </w:ins>
      <w:ins w:id="215" w:author="Ariani Caetano" w:date="2020-05-27T22:22:00Z">
        <w:r w:rsidR="00AE7777" w:rsidRPr="007159F4">
          <w:rPr>
            <w:rFonts w:eastAsia="Times New Roman" w:cs="Calibri"/>
            <w:sz w:val="24"/>
            <w:szCs w:val="24"/>
            <w:lang w:eastAsia="pt-BR"/>
            <w:rPrChange w:id="216" w:author="Ariani Caetano" w:date="2020-05-27T22:47:00Z">
              <w:rPr/>
            </w:rPrChange>
          </w:rPr>
          <w:t>ão equipes de profissionais de saúde formalmente designadas</w:t>
        </w:r>
      </w:ins>
      <w:ins w:id="217" w:author="Ariani Caetano" w:date="2020-05-27T22:49:00Z">
        <w:r w:rsidR="007159F4">
          <w:rPr>
            <w:rFonts w:eastAsia="Times New Roman" w:cs="Calibri"/>
            <w:sz w:val="24"/>
            <w:szCs w:val="24"/>
            <w:lang w:eastAsia="pt-BR"/>
          </w:rPr>
          <w:t xml:space="preserve"> para </w:t>
        </w:r>
      </w:ins>
      <w:ins w:id="218" w:author="Ariani Caetano" w:date="2020-05-27T22:22:00Z">
        <w:r w:rsidR="00AE7777" w:rsidRPr="007159F4">
          <w:rPr>
            <w:rFonts w:eastAsia="Times New Roman" w:cs="Calibri"/>
            <w:sz w:val="24"/>
            <w:szCs w:val="24"/>
            <w:lang w:eastAsia="pt-BR"/>
            <w:rPrChange w:id="219" w:author="Ariani Caetano" w:date="2020-05-27T22:47:00Z">
              <w:rPr/>
            </w:rPrChange>
          </w:rPr>
          <w:t>definir o</w:t>
        </w:r>
      </w:ins>
      <w:ins w:id="220" w:author="Ariani Caetano" w:date="2020-05-27T22:50:00Z">
        <w:r w:rsidR="00371CED">
          <w:rPr>
            <w:rFonts w:eastAsia="Times New Roman" w:cs="Calibri"/>
            <w:sz w:val="24"/>
            <w:szCs w:val="24"/>
            <w:lang w:eastAsia="pt-BR"/>
          </w:rPr>
          <w:t>s</w:t>
        </w:r>
      </w:ins>
      <w:ins w:id="221" w:author="Ariani Caetano" w:date="2020-05-27T22:22:00Z">
        <w:r w:rsidR="00AE7777" w:rsidRPr="007159F4">
          <w:rPr>
            <w:rFonts w:eastAsia="Times New Roman" w:cs="Calibri"/>
            <w:sz w:val="24"/>
            <w:szCs w:val="24"/>
            <w:lang w:eastAsia="pt-BR"/>
            <w:rPrChange w:id="222" w:author="Ariani Caetano" w:date="2020-05-27T22:47:00Z">
              <w:rPr/>
            </w:rPrChange>
          </w:rPr>
          <w:t xml:space="preserve"> programa</w:t>
        </w:r>
      </w:ins>
      <w:ins w:id="223" w:author="Ariani Caetano" w:date="2020-05-27T22:50:00Z">
        <w:r w:rsidR="00371CED">
          <w:rPr>
            <w:rFonts w:eastAsia="Times New Roman" w:cs="Calibri"/>
            <w:sz w:val="24"/>
            <w:szCs w:val="24"/>
            <w:lang w:eastAsia="pt-BR"/>
          </w:rPr>
          <w:t>s</w:t>
        </w:r>
      </w:ins>
      <w:ins w:id="224" w:author="Ariani Caetano" w:date="2020-05-27T22:22:00Z">
        <w:r w:rsidR="00AE7777" w:rsidRPr="007159F4">
          <w:rPr>
            <w:rFonts w:eastAsia="Times New Roman" w:cs="Calibri"/>
            <w:sz w:val="24"/>
            <w:szCs w:val="24"/>
            <w:lang w:eastAsia="pt-BR"/>
            <w:rPrChange w:id="225" w:author="Ariani Caetano" w:date="2020-05-27T22:47:00Z">
              <w:rPr/>
            </w:rPrChange>
          </w:rPr>
          <w:t xml:space="preserve"> de controle de infecção </w:t>
        </w:r>
      </w:ins>
      <w:ins w:id="226" w:author="Ariani Caetano" w:date="2020-05-27T22:50:00Z">
        <w:r w:rsidR="00371CED">
          <w:rPr>
            <w:rFonts w:eastAsia="Times New Roman" w:cs="Calibri"/>
            <w:sz w:val="24"/>
            <w:szCs w:val="24"/>
            <w:lang w:eastAsia="pt-BR"/>
          </w:rPr>
          <w:t>n</w:t>
        </w:r>
      </w:ins>
      <w:ins w:id="227" w:author="Ariani Caetano" w:date="2020-05-27T22:22:00Z">
        <w:r w:rsidR="00AE7777" w:rsidRPr="007159F4">
          <w:rPr>
            <w:rFonts w:eastAsia="Times New Roman" w:cs="Calibri"/>
            <w:sz w:val="24"/>
            <w:szCs w:val="24"/>
            <w:lang w:eastAsia="pt-BR"/>
            <w:rPrChange w:id="228" w:author="Ariani Caetano" w:date="2020-05-27T22:47:00Z">
              <w:rPr/>
            </w:rPrChange>
          </w:rPr>
          <w:t>as unidades hospitalares, com o objetivo de, entre outros,</w:t>
        </w:r>
      </w:ins>
      <w:ins w:id="229" w:author="Ariani Caetano" w:date="2020-05-27T22:50:00Z">
        <w:r w:rsidR="00371CED">
          <w:rPr>
            <w:rFonts w:eastAsia="Times New Roman" w:cs="Calibri"/>
            <w:sz w:val="24"/>
            <w:szCs w:val="24"/>
            <w:lang w:eastAsia="pt-BR"/>
          </w:rPr>
          <w:t xml:space="preserve"> </w:t>
        </w:r>
      </w:ins>
      <w:ins w:id="230" w:author="Ariani Caetano" w:date="2020-05-27T22:22:00Z">
        <w:r w:rsidR="00AE7777" w:rsidRPr="007159F4">
          <w:rPr>
            <w:rFonts w:eastAsia="Times New Roman" w:cs="Calibri"/>
            <w:sz w:val="24"/>
            <w:szCs w:val="24"/>
            <w:lang w:eastAsia="pt-BR"/>
            <w:rPrChange w:id="231" w:author="Ariani Caetano" w:date="2020-05-27T22:47:00Z">
              <w:rPr/>
            </w:rPrChange>
          </w:rPr>
          <w:t>detectar os casos de infecções e desenvolver ações de prevenção.</w:t>
        </w:r>
      </w:ins>
      <w:ins w:id="232" w:author="Ariani Caetano" w:date="2020-05-27T22:47:00Z">
        <w:r w:rsidR="007159F4">
          <w:rPr>
            <w:rFonts w:eastAsia="Times New Roman" w:cs="Calibri"/>
            <w:sz w:val="24"/>
            <w:szCs w:val="24"/>
            <w:lang w:eastAsia="pt-BR"/>
          </w:rPr>
          <w:t xml:space="preserve"> </w:t>
        </w:r>
      </w:ins>
      <w:del w:id="233" w:author="Ariani Caetano" w:date="2020-05-27T22:51:00Z">
        <w:r w:rsidR="00381CBE" w:rsidRPr="007159F4" w:rsidDel="00371CED">
          <w:rPr>
            <w:rFonts w:eastAsia="Times New Roman" w:cs="Calibri"/>
            <w:sz w:val="24"/>
            <w:szCs w:val="24"/>
            <w:lang w:eastAsia="pt-BR"/>
            <w:rPrChange w:id="234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 xml:space="preserve">Tem como objetivo </w:delText>
        </w:r>
        <w:r w:rsidR="005E5C4A" w:rsidRPr="007159F4" w:rsidDel="00371CED">
          <w:rPr>
            <w:rFonts w:eastAsia="Times New Roman" w:cs="Calibri"/>
            <w:sz w:val="24"/>
            <w:szCs w:val="24"/>
            <w:lang w:eastAsia="pt-BR"/>
            <w:rPrChange w:id="235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>a c</w:delText>
        </w:r>
        <w:r w:rsidR="00A97888" w:rsidRPr="007159F4" w:rsidDel="00371CED">
          <w:rPr>
            <w:rFonts w:eastAsia="Times New Roman" w:cs="Calibri"/>
            <w:sz w:val="24"/>
            <w:szCs w:val="24"/>
            <w:lang w:eastAsia="pt-BR"/>
            <w:rPrChange w:id="236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>onstituição</w:delText>
        </w:r>
        <w:r w:rsidR="005E5C4A" w:rsidRPr="007159F4" w:rsidDel="00371CED">
          <w:rPr>
            <w:rFonts w:eastAsia="Times New Roman" w:cs="Calibri"/>
            <w:sz w:val="24"/>
            <w:szCs w:val="24"/>
            <w:lang w:eastAsia="pt-BR"/>
            <w:rPrChange w:id="237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 xml:space="preserve"> de comissões nos ambientes hospitalares, </w:delText>
        </w:r>
        <w:r w:rsidR="00955BBA" w:rsidRPr="007159F4" w:rsidDel="00371CED">
          <w:rPr>
            <w:rFonts w:eastAsia="Times New Roman" w:cs="Calibri"/>
            <w:sz w:val="24"/>
            <w:szCs w:val="24"/>
            <w:lang w:eastAsia="pt-BR"/>
            <w:rPrChange w:id="238" w:author="Ariani Caetano" w:date="2020-05-27T22:47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delText xml:space="preserve">com </w:delText>
        </w:r>
        <w:r w:rsidR="00955BBA" w:rsidRPr="007159F4" w:rsidDel="00371CED">
          <w:rPr>
            <w:rFonts w:eastAsia="Times New Roman" w:cs="Calibri"/>
            <w:sz w:val="24"/>
            <w:szCs w:val="24"/>
            <w:lang w:eastAsia="pt-BR"/>
            <w:rPrChange w:id="239" w:author="Ariani Caetano" w:date="2020-05-27T22:47:00Z">
              <w:rPr>
                <w:rFonts w:ascii="Calibri" w:hAnsi="Calibri" w:cs="Calibri"/>
              </w:rPr>
            </w:rPrChange>
          </w:rPr>
          <w:delText xml:space="preserve"> equipes de profissionais de saúde formalmente designadas, com a função de definir o programa de controle de infecção das unidades hospitalares,  para, entre outros, detectar os casos de infecções e desenvolver ações de prevenção.</w:delText>
        </w:r>
      </w:del>
    </w:p>
    <w:p w:rsidR="00E36AD0" w:rsidRPr="00A43D75" w:rsidRDefault="00E36AD0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CEREST</w:t>
      </w:r>
      <w:r w:rsidRPr="00A43D75">
        <w:rPr>
          <w:rFonts w:cs="Calibri"/>
          <w:sz w:val="24"/>
          <w:szCs w:val="24"/>
          <w:u w:val="single"/>
        </w:rPr>
        <w:t xml:space="preserve"> – </w:t>
      </w:r>
      <w:r w:rsidR="000C300D" w:rsidRPr="00A43D75">
        <w:rPr>
          <w:rFonts w:cs="Calibri"/>
          <w:sz w:val="24"/>
          <w:szCs w:val="24"/>
          <w:u w:val="single"/>
        </w:rPr>
        <w:t>Centro de Referência em Saúde do Trabalhador</w:t>
      </w:r>
    </w:p>
    <w:p w:rsidR="002E41AC" w:rsidRPr="00A43D75" w:rsidDel="00371CED" w:rsidRDefault="000C300D" w:rsidP="00A43D75">
      <w:pPr>
        <w:suppressAutoHyphens/>
        <w:spacing w:after="0" w:line="360" w:lineRule="auto"/>
        <w:jc w:val="both"/>
        <w:rPr>
          <w:del w:id="240" w:author="Ariani Caetano" w:date="2020-05-27T22:52:00Z"/>
          <w:rFonts w:cs="Calibri"/>
          <w:sz w:val="24"/>
          <w:szCs w:val="24"/>
        </w:rPr>
      </w:pPr>
      <w:del w:id="241" w:author="Ariani Caetano" w:date="2020-05-27T22:52:00Z">
        <w:r w:rsidRPr="00A43D75" w:rsidDel="00371CED">
          <w:rPr>
            <w:rFonts w:cs="Calibri"/>
            <w:sz w:val="24"/>
            <w:szCs w:val="24"/>
          </w:rPr>
          <w:delText>Os Centros de Referência em Saúde do Trabalhador (CERESTs) i</w:delText>
        </w:r>
      </w:del>
      <w:ins w:id="242" w:author="Ariani Caetano" w:date="2020-05-27T22:52:00Z">
        <w:r w:rsidR="00371CED">
          <w:rPr>
            <w:rFonts w:cs="Calibri"/>
            <w:sz w:val="24"/>
            <w:szCs w:val="24"/>
          </w:rPr>
          <w:t>I</w:t>
        </w:r>
      </w:ins>
      <w:r w:rsidRPr="00A43D75">
        <w:rPr>
          <w:rFonts w:cs="Calibri"/>
          <w:sz w:val="24"/>
          <w:szCs w:val="24"/>
        </w:rPr>
        <w:t>ntegra</w:t>
      </w:r>
      <w:del w:id="243" w:author="Ariani Caetano" w:date="2020-05-27T22:53:00Z">
        <w:r w:rsidRPr="00A43D75" w:rsidDel="00371CED">
          <w:rPr>
            <w:rFonts w:cs="Calibri"/>
            <w:sz w:val="24"/>
            <w:szCs w:val="24"/>
          </w:rPr>
          <w:delText>m</w:delText>
        </w:r>
      </w:del>
      <w:r w:rsidRPr="00A43D75">
        <w:rPr>
          <w:rFonts w:cs="Calibri"/>
          <w:sz w:val="24"/>
          <w:szCs w:val="24"/>
        </w:rPr>
        <w:t xml:space="preserve"> a Rede Nacional de Atenção Integral à Saúde do Trabalhador (</w:t>
      </w:r>
      <w:del w:id="244" w:author="Ariani Caetano" w:date="2020-05-27T22:52:00Z">
        <w:r w:rsidRPr="00A43D75" w:rsidDel="00371CED">
          <w:rPr>
            <w:rFonts w:cs="Calibri"/>
            <w:sz w:val="24"/>
            <w:szCs w:val="24"/>
          </w:rPr>
          <w:delText>RENAST</w:delText>
        </w:r>
      </w:del>
      <w:ins w:id="245" w:author="Ariani Caetano" w:date="2020-05-27T22:52:00Z">
        <w:r w:rsidR="00371CED">
          <w:rPr>
            <w:rFonts w:cs="Calibri"/>
            <w:sz w:val="24"/>
            <w:szCs w:val="24"/>
          </w:rPr>
          <w:t>Renast</w:t>
        </w:r>
      </w:ins>
      <w:r w:rsidRPr="00A43D75">
        <w:rPr>
          <w:rFonts w:cs="Calibri"/>
          <w:sz w:val="24"/>
          <w:szCs w:val="24"/>
        </w:rPr>
        <w:t xml:space="preserve">) e </w:t>
      </w:r>
      <w:del w:id="246" w:author="Ariani Caetano" w:date="2020-05-27T22:53:00Z">
        <w:r w:rsidRPr="00A43D75" w:rsidDel="00371CED">
          <w:rPr>
            <w:rFonts w:cs="Calibri"/>
            <w:sz w:val="24"/>
            <w:szCs w:val="24"/>
          </w:rPr>
          <w:delText xml:space="preserve">têm </w:delText>
        </w:r>
      </w:del>
      <w:ins w:id="247" w:author="Ariani Caetano" w:date="2020-05-27T22:53:00Z">
        <w:r w:rsidR="00371CED" w:rsidRPr="00A43D75">
          <w:rPr>
            <w:rFonts w:cs="Calibri"/>
            <w:sz w:val="24"/>
            <w:szCs w:val="24"/>
          </w:rPr>
          <w:t>t</w:t>
        </w:r>
        <w:r w:rsidR="00371CED">
          <w:rPr>
            <w:rFonts w:cs="Calibri"/>
            <w:sz w:val="24"/>
            <w:szCs w:val="24"/>
          </w:rPr>
          <w:t>e</w:t>
        </w:r>
        <w:r w:rsidR="00371CED" w:rsidRPr="00A43D75">
          <w:rPr>
            <w:rFonts w:cs="Calibri"/>
            <w:sz w:val="24"/>
            <w:szCs w:val="24"/>
          </w:rPr>
          <w:t xml:space="preserve">m </w:t>
        </w:r>
      </w:ins>
      <w:r w:rsidRPr="00A43D75">
        <w:rPr>
          <w:rFonts w:cs="Calibri"/>
          <w:sz w:val="24"/>
          <w:szCs w:val="24"/>
        </w:rPr>
        <w:t xml:space="preserve">a </w:t>
      </w:r>
      <w:r w:rsidR="002E41AC" w:rsidRPr="00A43D75">
        <w:rPr>
          <w:rFonts w:cs="Calibri"/>
          <w:sz w:val="24"/>
          <w:szCs w:val="24"/>
        </w:rPr>
        <w:t>atribuição</w:t>
      </w:r>
      <w:r w:rsidRPr="00A43D75">
        <w:rPr>
          <w:rFonts w:cs="Calibri"/>
          <w:sz w:val="24"/>
          <w:szCs w:val="24"/>
        </w:rPr>
        <w:t xml:space="preserve"> de promover ações para melhorar os ambientes, processos e condições de trabalho dos trabalhadores, bem como a qualidade de vida no trabalho</w:t>
      </w:r>
      <w:del w:id="248" w:author="Ariani Caetano" w:date="2020-05-27T22:52:00Z">
        <w:r w:rsidR="002E41AC" w:rsidRPr="00A43D75" w:rsidDel="00371CED">
          <w:rPr>
            <w:rFonts w:cs="Calibri"/>
            <w:sz w:val="24"/>
            <w:szCs w:val="24"/>
          </w:rPr>
          <w:delText xml:space="preserve">, </w:delText>
        </w:r>
      </w:del>
      <w:ins w:id="249" w:author="Ariani Caetano" w:date="2020-05-27T22:52:00Z">
        <w:r w:rsidR="00371CED">
          <w:rPr>
            <w:rFonts w:cs="Calibri"/>
            <w:sz w:val="24"/>
            <w:szCs w:val="24"/>
          </w:rPr>
          <w:t xml:space="preserve">  </w:t>
        </w:r>
      </w:ins>
      <w:r w:rsidR="002E41AC" w:rsidRPr="00A43D75">
        <w:rPr>
          <w:rFonts w:cs="Calibri"/>
          <w:sz w:val="24"/>
          <w:szCs w:val="24"/>
        </w:rPr>
        <w:t xml:space="preserve">por meio da </w:t>
      </w:r>
      <w:r w:rsidRPr="00A43D75">
        <w:rPr>
          <w:rFonts w:cs="Calibri"/>
          <w:sz w:val="24"/>
          <w:szCs w:val="24"/>
        </w:rPr>
        <w:t xml:space="preserve">promoção, prevenção, proteção e </w:t>
      </w:r>
      <w:del w:id="250" w:author="Ariani Caetano" w:date="2020-05-27T22:52:00Z">
        <w:r w:rsidRPr="00A43D75" w:rsidDel="00371CED">
          <w:rPr>
            <w:rFonts w:cs="Calibri"/>
            <w:sz w:val="24"/>
            <w:szCs w:val="24"/>
          </w:rPr>
          <w:delText>Vigilância</w:delText>
        </w:r>
        <w:r w:rsidR="009015D8" w:rsidRPr="00A43D75" w:rsidDel="00371CED">
          <w:rPr>
            <w:rFonts w:cs="Calibri"/>
            <w:sz w:val="24"/>
            <w:szCs w:val="24"/>
          </w:rPr>
          <w:delText xml:space="preserve"> </w:delText>
        </w:r>
      </w:del>
      <w:ins w:id="251" w:author="Ariani Caetano" w:date="2020-05-27T22:52:00Z">
        <w:r w:rsidR="00371CED">
          <w:rPr>
            <w:rFonts w:cs="Calibri"/>
            <w:sz w:val="24"/>
            <w:szCs w:val="24"/>
          </w:rPr>
          <w:t>v</w:t>
        </w:r>
        <w:r w:rsidR="00371CED" w:rsidRPr="00A43D75">
          <w:rPr>
            <w:rFonts w:cs="Calibri"/>
            <w:sz w:val="24"/>
            <w:szCs w:val="24"/>
          </w:rPr>
          <w:t xml:space="preserve">igilância </w:t>
        </w:r>
      </w:ins>
      <w:r w:rsidR="009015D8" w:rsidRPr="00A43D75">
        <w:rPr>
          <w:rFonts w:cs="Calibri"/>
          <w:sz w:val="24"/>
          <w:szCs w:val="24"/>
        </w:rPr>
        <w:t xml:space="preserve">em </w:t>
      </w:r>
      <w:del w:id="252" w:author="Ariani Caetano" w:date="2020-05-27T22:52:00Z">
        <w:r w:rsidR="009015D8" w:rsidRPr="00A43D75" w:rsidDel="00371CED">
          <w:rPr>
            <w:rFonts w:cs="Calibri"/>
            <w:sz w:val="24"/>
            <w:szCs w:val="24"/>
          </w:rPr>
          <w:delText xml:space="preserve">Saúde </w:delText>
        </w:r>
      </w:del>
      <w:ins w:id="253" w:author="Ariani Caetano" w:date="2020-05-27T22:52:00Z">
        <w:r w:rsidR="00371CED">
          <w:rPr>
            <w:rFonts w:cs="Calibri"/>
            <w:sz w:val="24"/>
            <w:szCs w:val="24"/>
          </w:rPr>
          <w:t>s</w:t>
        </w:r>
        <w:r w:rsidR="00371CED" w:rsidRPr="00A43D75">
          <w:rPr>
            <w:rFonts w:cs="Calibri"/>
            <w:sz w:val="24"/>
            <w:szCs w:val="24"/>
          </w:rPr>
          <w:t xml:space="preserve">aúde </w:t>
        </w:r>
      </w:ins>
      <w:r w:rsidR="009015D8" w:rsidRPr="00A43D75">
        <w:rPr>
          <w:rFonts w:cs="Calibri"/>
          <w:sz w:val="24"/>
          <w:szCs w:val="24"/>
        </w:rPr>
        <w:t xml:space="preserve">do </w:t>
      </w:r>
      <w:del w:id="254" w:author="Ariani Caetano" w:date="2020-05-27T22:52:00Z">
        <w:r w:rsidR="009015D8" w:rsidRPr="00A43D75" w:rsidDel="00371CED">
          <w:rPr>
            <w:rFonts w:cs="Calibri"/>
            <w:sz w:val="24"/>
            <w:szCs w:val="24"/>
          </w:rPr>
          <w:delText>Trabalhador</w:delText>
        </w:r>
      </w:del>
      <w:ins w:id="255" w:author="Ariani Caetano" w:date="2020-05-27T22:52:00Z">
        <w:r w:rsidR="00371CED">
          <w:rPr>
            <w:rFonts w:cs="Calibri"/>
            <w:sz w:val="24"/>
            <w:szCs w:val="24"/>
          </w:rPr>
          <w:t>t</w:t>
        </w:r>
        <w:r w:rsidR="00371CED" w:rsidRPr="00A43D75">
          <w:rPr>
            <w:rFonts w:cs="Calibri"/>
            <w:sz w:val="24"/>
            <w:szCs w:val="24"/>
          </w:rPr>
          <w:t>rabalhador</w:t>
        </w:r>
      </w:ins>
      <w:r w:rsidR="002E41AC" w:rsidRPr="00A43D75">
        <w:rPr>
          <w:rFonts w:cs="Calibri"/>
          <w:sz w:val="24"/>
          <w:szCs w:val="24"/>
        </w:rPr>
        <w:t>.</w:t>
      </w:r>
      <w:ins w:id="256" w:author="Ariani Caetano" w:date="2020-05-27T22:52:00Z">
        <w:r w:rsidR="00371CED">
          <w:rPr>
            <w:rFonts w:cs="Calibri"/>
            <w:sz w:val="24"/>
            <w:szCs w:val="24"/>
          </w:rPr>
          <w:t xml:space="preserve"> </w:t>
        </w:r>
      </w:ins>
    </w:p>
    <w:p w:rsidR="000C300D" w:rsidRPr="00A43D75" w:rsidRDefault="000C300D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r w:rsidRPr="00A43D75">
        <w:rPr>
          <w:rFonts w:cs="Calibri"/>
          <w:sz w:val="24"/>
          <w:szCs w:val="24"/>
        </w:rPr>
        <w:t>Ao</w:t>
      </w:r>
      <w:del w:id="257" w:author="Ariani Caetano" w:date="2020-05-27T22:53:00Z">
        <w:r w:rsidRPr="00A43D75" w:rsidDel="00371CED">
          <w:rPr>
            <w:rFonts w:cs="Calibri"/>
            <w:sz w:val="24"/>
            <w:szCs w:val="24"/>
          </w:rPr>
          <w:delText>s</w:delText>
        </w:r>
      </w:del>
      <w:r w:rsidRPr="00A43D75">
        <w:rPr>
          <w:rFonts w:cs="Calibri"/>
          <w:sz w:val="24"/>
          <w:szCs w:val="24"/>
        </w:rPr>
        <w:t xml:space="preserve"> </w:t>
      </w:r>
      <w:del w:id="258" w:author="Ariani Caetano" w:date="2020-05-27T22:53:00Z">
        <w:r w:rsidRPr="00A43D75" w:rsidDel="00371CED">
          <w:rPr>
            <w:rFonts w:cs="Calibri"/>
            <w:sz w:val="24"/>
            <w:szCs w:val="24"/>
          </w:rPr>
          <w:delText xml:space="preserve">CERESTs </w:delText>
        </w:r>
      </w:del>
      <w:ins w:id="259" w:author="Ariani Caetano" w:date="2020-05-27T22:53:00Z">
        <w:r w:rsidR="00371CED" w:rsidRPr="00A43D75">
          <w:rPr>
            <w:rFonts w:cs="Calibri"/>
            <w:sz w:val="24"/>
            <w:szCs w:val="24"/>
          </w:rPr>
          <w:t>C</w:t>
        </w:r>
        <w:r w:rsidR="00371CED">
          <w:rPr>
            <w:rFonts w:cs="Calibri"/>
            <w:sz w:val="24"/>
            <w:szCs w:val="24"/>
          </w:rPr>
          <w:t>erest</w:t>
        </w:r>
        <w:r w:rsidR="00371CED" w:rsidRPr="00A43D75">
          <w:rPr>
            <w:rFonts w:cs="Calibri"/>
            <w:sz w:val="24"/>
            <w:szCs w:val="24"/>
          </w:rPr>
          <w:t xml:space="preserve"> </w:t>
        </w:r>
      </w:ins>
      <w:r w:rsidRPr="00A43D75">
        <w:rPr>
          <w:rFonts w:cs="Calibri"/>
          <w:sz w:val="24"/>
          <w:szCs w:val="24"/>
        </w:rPr>
        <w:t xml:space="preserve">também compete oferecer suporte técnico na incorporação de ações de </w:t>
      </w:r>
      <w:del w:id="260" w:author="Ariani Caetano" w:date="2020-05-27T22:55:00Z">
        <w:r w:rsidRPr="00A43D75" w:rsidDel="00371CED">
          <w:rPr>
            <w:rFonts w:cs="Calibri"/>
            <w:sz w:val="24"/>
            <w:szCs w:val="24"/>
          </w:rPr>
          <w:delText xml:space="preserve">Saúde </w:delText>
        </w:r>
      </w:del>
      <w:ins w:id="261" w:author="Ariani Caetano" w:date="2020-05-27T22:55:00Z">
        <w:r w:rsidR="00371CED">
          <w:rPr>
            <w:rFonts w:cs="Calibri"/>
            <w:sz w:val="24"/>
            <w:szCs w:val="24"/>
          </w:rPr>
          <w:t>s</w:t>
        </w:r>
        <w:r w:rsidR="00371CED" w:rsidRPr="00A43D75">
          <w:rPr>
            <w:rFonts w:cs="Calibri"/>
            <w:sz w:val="24"/>
            <w:szCs w:val="24"/>
          </w:rPr>
          <w:t xml:space="preserve">aúde </w:t>
        </w:r>
      </w:ins>
      <w:r w:rsidRPr="00A43D75">
        <w:rPr>
          <w:rFonts w:cs="Calibri"/>
          <w:sz w:val="24"/>
          <w:szCs w:val="24"/>
        </w:rPr>
        <w:t xml:space="preserve">do </w:t>
      </w:r>
      <w:del w:id="262" w:author="Ariani Caetano" w:date="2020-05-27T22:55:00Z">
        <w:r w:rsidRPr="00A43D75" w:rsidDel="00371CED">
          <w:rPr>
            <w:rFonts w:cs="Calibri"/>
            <w:sz w:val="24"/>
            <w:szCs w:val="24"/>
          </w:rPr>
          <w:delText xml:space="preserve">Trabalhador </w:delText>
        </w:r>
      </w:del>
      <w:ins w:id="263" w:author="Ariani Caetano" w:date="2020-05-27T22:55:00Z">
        <w:r w:rsidR="00371CED">
          <w:rPr>
            <w:rFonts w:cs="Calibri"/>
            <w:sz w:val="24"/>
            <w:szCs w:val="24"/>
          </w:rPr>
          <w:t>t</w:t>
        </w:r>
        <w:r w:rsidR="00371CED" w:rsidRPr="00A43D75">
          <w:rPr>
            <w:rFonts w:cs="Calibri"/>
            <w:sz w:val="24"/>
            <w:szCs w:val="24"/>
          </w:rPr>
          <w:t xml:space="preserve">rabalhador </w:t>
        </w:r>
      </w:ins>
      <w:r w:rsidRPr="00A43D75">
        <w:rPr>
          <w:rFonts w:cs="Calibri"/>
          <w:sz w:val="24"/>
          <w:szCs w:val="24"/>
        </w:rPr>
        <w:t xml:space="preserve">no planejamento e </w:t>
      </w:r>
      <w:ins w:id="264" w:author="Ariani Caetano" w:date="2020-05-27T22:55:00Z">
        <w:r w:rsidR="00371CED">
          <w:rPr>
            <w:rFonts w:cs="Calibri"/>
            <w:sz w:val="24"/>
            <w:szCs w:val="24"/>
          </w:rPr>
          <w:t xml:space="preserve">nas </w:t>
        </w:r>
      </w:ins>
      <w:r w:rsidRPr="00A43D75">
        <w:rPr>
          <w:rFonts w:cs="Calibri"/>
          <w:sz w:val="24"/>
          <w:szCs w:val="24"/>
        </w:rPr>
        <w:t>práticas dos pontos da Rede de Atenção à Saúde (RAS) do Sistema Único de Saúde (SUS), incluindo as Unidades de Vigilância em Saúde</w:t>
      </w:r>
      <w:ins w:id="265" w:author="Ariani Caetano" w:date="2020-05-27T22:56:00Z">
        <w:r w:rsidR="00371CED">
          <w:rPr>
            <w:rFonts w:cs="Calibri"/>
            <w:sz w:val="24"/>
            <w:szCs w:val="24"/>
          </w:rPr>
          <w:t xml:space="preserve"> (Uvis)</w:t>
        </w:r>
      </w:ins>
      <w:r w:rsidRPr="00A43D75">
        <w:rPr>
          <w:rFonts w:cs="Calibri"/>
          <w:sz w:val="24"/>
          <w:szCs w:val="24"/>
        </w:rPr>
        <w:t>. O</w:t>
      </w:r>
      <w:del w:id="266" w:author="Ariani Caetano" w:date="2020-05-27T22:56:00Z">
        <w:r w:rsidRPr="00A43D75" w:rsidDel="00371CED">
          <w:rPr>
            <w:rFonts w:cs="Calibri"/>
            <w:sz w:val="24"/>
            <w:szCs w:val="24"/>
          </w:rPr>
          <w:delText>s</w:delText>
        </w:r>
      </w:del>
      <w:r w:rsidRPr="00A43D75">
        <w:rPr>
          <w:rFonts w:cs="Calibri"/>
          <w:sz w:val="24"/>
          <w:szCs w:val="24"/>
        </w:rPr>
        <w:t xml:space="preserve"> </w:t>
      </w:r>
      <w:del w:id="267" w:author="Ariani Caetano" w:date="2020-05-27T22:56:00Z">
        <w:r w:rsidRPr="00A43D75" w:rsidDel="00371CED">
          <w:rPr>
            <w:rFonts w:cs="Calibri"/>
            <w:sz w:val="24"/>
            <w:szCs w:val="24"/>
          </w:rPr>
          <w:delText xml:space="preserve">CERESTs </w:delText>
        </w:r>
      </w:del>
      <w:ins w:id="268" w:author="Ariani Caetano" w:date="2020-05-27T22:56:00Z">
        <w:r w:rsidR="00371CED" w:rsidRPr="00A43D75">
          <w:rPr>
            <w:rFonts w:cs="Calibri"/>
            <w:sz w:val="24"/>
            <w:szCs w:val="24"/>
          </w:rPr>
          <w:t>C</w:t>
        </w:r>
        <w:r w:rsidR="00371CED">
          <w:rPr>
            <w:rFonts w:cs="Calibri"/>
            <w:sz w:val="24"/>
            <w:szCs w:val="24"/>
          </w:rPr>
          <w:t>erest</w:t>
        </w:r>
        <w:r w:rsidR="00371CED" w:rsidRPr="00A43D75">
          <w:rPr>
            <w:rFonts w:cs="Calibri"/>
            <w:sz w:val="24"/>
            <w:szCs w:val="24"/>
          </w:rPr>
          <w:t xml:space="preserve"> </w:t>
        </w:r>
      </w:ins>
      <w:del w:id="269" w:author="Ariani Caetano" w:date="2020-05-27T22:56:00Z">
        <w:r w:rsidRPr="00A43D75" w:rsidDel="00371CED">
          <w:rPr>
            <w:rFonts w:cs="Calibri"/>
            <w:sz w:val="24"/>
            <w:szCs w:val="24"/>
          </w:rPr>
          <w:delText xml:space="preserve">devem </w:delText>
        </w:r>
      </w:del>
      <w:ins w:id="270" w:author="Ariani Caetano" w:date="2020-05-27T22:56:00Z">
        <w:r w:rsidR="00371CED" w:rsidRPr="00A43D75">
          <w:rPr>
            <w:rFonts w:cs="Calibri"/>
            <w:sz w:val="24"/>
            <w:szCs w:val="24"/>
          </w:rPr>
          <w:t>deve</w:t>
        </w:r>
        <w:r w:rsidR="00371CED">
          <w:rPr>
            <w:rFonts w:cs="Calibri"/>
            <w:sz w:val="24"/>
            <w:szCs w:val="24"/>
          </w:rPr>
          <w:t xml:space="preserve"> ainda </w:t>
        </w:r>
      </w:ins>
      <w:r w:rsidRPr="00A43D75">
        <w:rPr>
          <w:rFonts w:cs="Calibri"/>
          <w:sz w:val="24"/>
          <w:szCs w:val="24"/>
        </w:rPr>
        <w:t xml:space="preserve">fomentar a elaboração e </w:t>
      </w:r>
      <w:ins w:id="271" w:author="Ariani Caetano" w:date="2020-05-27T22:56:00Z">
        <w:r w:rsidR="00371CED">
          <w:rPr>
            <w:rFonts w:cs="Calibri"/>
            <w:sz w:val="24"/>
            <w:szCs w:val="24"/>
          </w:rPr>
          <w:t xml:space="preserve">a </w:t>
        </w:r>
      </w:ins>
      <w:r w:rsidRPr="00A43D75">
        <w:rPr>
          <w:rFonts w:cs="Calibri"/>
          <w:sz w:val="24"/>
          <w:szCs w:val="24"/>
        </w:rPr>
        <w:t xml:space="preserve">efetivação de protocolos, linhas de cuidado e fluxos de atendimento aos agravos à saúde do trabalhador que chegam aos serviços do SUS, bem como participar do monitoramento e avaliação das ações relacionadas a </w:t>
      </w:r>
      <w:del w:id="272" w:author="Ariani Caetano" w:date="2020-05-27T22:56:00Z">
        <w:r w:rsidRPr="00A43D75" w:rsidDel="00371CED">
          <w:rPr>
            <w:rFonts w:cs="Calibri"/>
            <w:sz w:val="24"/>
            <w:szCs w:val="24"/>
          </w:rPr>
          <w:delText xml:space="preserve">este </w:delText>
        </w:r>
      </w:del>
      <w:ins w:id="273" w:author="Ariani Caetano" w:date="2020-05-27T22:56:00Z">
        <w:r w:rsidR="00371CED">
          <w:rPr>
            <w:rFonts w:cs="Calibri"/>
            <w:sz w:val="24"/>
            <w:szCs w:val="24"/>
          </w:rPr>
          <w:t>esse</w:t>
        </w:r>
        <w:r w:rsidR="00371CED" w:rsidRPr="00A43D75">
          <w:rPr>
            <w:rFonts w:cs="Calibri"/>
            <w:sz w:val="24"/>
            <w:szCs w:val="24"/>
          </w:rPr>
          <w:t xml:space="preserve"> </w:t>
        </w:r>
      </w:ins>
      <w:r w:rsidRPr="00A43D75">
        <w:rPr>
          <w:rFonts w:cs="Calibri"/>
          <w:sz w:val="24"/>
          <w:szCs w:val="24"/>
        </w:rPr>
        <w:t>campo de atuação.</w:t>
      </w:r>
    </w:p>
    <w:p w:rsidR="00793DC6" w:rsidRPr="00A43D75" w:rsidRDefault="00793DC6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CIPA</w:t>
      </w:r>
      <w:r w:rsidRPr="00A43D75">
        <w:rPr>
          <w:rFonts w:cs="Calibri"/>
          <w:sz w:val="24"/>
          <w:szCs w:val="24"/>
          <w:u w:val="single"/>
        </w:rPr>
        <w:t xml:space="preserve"> – Comissão Interna de Prevenção de Acidentes</w:t>
      </w: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r w:rsidRPr="00A43D75">
        <w:rPr>
          <w:rFonts w:cs="Calibri"/>
          <w:sz w:val="24"/>
          <w:szCs w:val="24"/>
        </w:rPr>
        <w:t xml:space="preserve">Comissão constituída por </w:t>
      </w:r>
      <w:r w:rsidR="002E41AC" w:rsidRPr="00A43D75">
        <w:rPr>
          <w:rFonts w:cs="Calibri"/>
          <w:sz w:val="24"/>
          <w:szCs w:val="24"/>
        </w:rPr>
        <w:t>empregados</w:t>
      </w:r>
      <w:r w:rsidRPr="00A43D75">
        <w:rPr>
          <w:rFonts w:cs="Calibri"/>
          <w:sz w:val="24"/>
          <w:szCs w:val="24"/>
        </w:rPr>
        <w:t xml:space="preserve"> eleitos</w:t>
      </w:r>
      <w:del w:id="274" w:author="Ariani Caetano" w:date="2020-05-27T22:59:00Z">
        <w:r w:rsidRPr="00A43D75" w:rsidDel="00371CED">
          <w:rPr>
            <w:rFonts w:cs="Calibri"/>
            <w:sz w:val="24"/>
            <w:szCs w:val="24"/>
          </w:rPr>
          <w:delText xml:space="preserve"> das empresas</w:delText>
        </w:r>
      </w:del>
      <w:ins w:id="275" w:author="Ariani Caetano" w:date="2020-05-27T22:59:00Z">
        <w:r w:rsidR="00371CED">
          <w:rPr>
            <w:rFonts w:cs="Calibri"/>
            <w:sz w:val="24"/>
            <w:szCs w:val="24"/>
          </w:rPr>
          <w:t xml:space="preserve"> de uma empresa</w:t>
        </w:r>
      </w:ins>
      <w:r w:rsidR="00955BBA" w:rsidRPr="00A43D75">
        <w:rPr>
          <w:rFonts w:cs="Calibri"/>
          <w:sz w:val="24"/>
          <w:szCs w:val="24"/>
        </w:rPr>
        <w:t xml:space="preserve"> e empregados indicados pelos empregadores</w:t>
      </w:r>
      <w:del w:id="276" w:author="Ariani Caetano" w:date="2020-05-27T22:59:00Z">
        <w:r w:rsidRPr="00A43D75" w:rsidDel="00371CED">
          <w:rPr>
            <w:rFonts w:cs="Calibri"/>
            <w:sz w:val="24"/>
            <w:szCs w:val="24"/>
          </w:rPr>
          <w:delText xml:space="preserve">, </w:delText>
        </w:r>
      </w:del>
      <w:ins w:id="277" w:author="Ariani Caetano" w:date="2020-05-27T22:59:00Z">
        <w:r w:rsidR="00371CED">
          <w:rPr>
            <w:rFonts w:cs="Calibri"/>
            <w:sz w:val="24"/>
            <w:szCs w:val="24"/>
          </w:rPr>
          <w:t xml:space="preserve"> </w:t>
        </w:r>
      </w:ins>
      <w:r w:rsidRPr="00A43D75">
        <w:rPr>
          <w:rFonts w:cs="Calibri"/>
          <w:sz w:val="24"/>
          <w:szCs w:val="24"/>
        </w:rPr>
        <w:t xml:space="preserve">com </w:t>
      </w:r>
      <w:ins w:id="278" w:author="Ariani Caetano" w:date="2020-05-27T22:59:00Z">
        <w:r w:rsidR="00371CED">
          <w:rPr>
            <w:rFonts w:cs="Calibri"/>
            <w:sz w:val="24"/>
            <w:szCs w:val="24"/>
          </w:rPr>
          <w:t xml:space="preserve">a </w:t>
        </w:r>
      </w:ins>
      <w:del w:id="279" w:author="Ariani Caetano" w:date="2020-05-27T22:59:00Z">
        <w:r w:rsidRPr="00A43D75" w:rsidDel="00371CED">
          <w:rPr>
            <w:rFonts w:cs="Calibri"/>
            <w:sz w:val="24"/>
            <w:szCs w:val="24"/>
          </w:rPr>
          <w:delText xml:space="preserve">finalidade  </w:delText>
        </w:r>
      </w:del>
      <w:ins w:id="280" w:author="Ariani Caetano" w:date="2020-05-27T22:59:00Z">
        <w:r w:rsidR="00371CED" w:rsidRPr="00A43D75">
          <w:rPr>
            <w:rFonts w:cs="Calibri"/>
            <w:sz w:val="24"/>
            <w:szCs w:val="24"/>
          </w:rPr>
          <w:t>finalidade</w:t>
        </w:r>
        <w:r w:rsidR="00371CED">
          <w:rPr>
            <w:rFonts w:cs="Calibri"/>
            <w:sz w:val="24"/>
            <w:szCs w:val="24"/>
          </w:rPr>
          <w:t xml:space="preserve"> </w:t>
        </w:r>
      </w:ins>
      <w:r w:rsidR="00887EDC" w:rsidRPr="00A43D75">
        <w:rPr>
          <w:rFonts w:cs="Calibri"/>
          <w:sz w:val="24"/>
          <w:szCs w:val="24"/>
        </w:rPr>
        <w:t xml:space="preserve">de </w:t>
      </w:r>
      <w:r w:rsidRPr="00A43D75">
        <w:rPr>
          <w:rFonts w:cs="Calibri"/>
          <w:sz w:val="24"/>
          <w:szCs w:val="24"/>
        </w:rPr>
        <w:t>prevenir acidentes e doenças em função do trabalho</w:t>
      </w:r>
      <w:r w:rsidR="00955BBA" w:rsidRPr="00A43D75">
        <w:rPr>
          <w:rFonts w:cs="Calibri"/>
          <w:sz w:val="24"/>
          <w:szCs w:val="24"/>
        </w:rPr>
        <w:t xml:space="preserve"> e promover a saúde do trabalhador</w:t>
      </w:r>
      <w:del w:id="281" w:author="Ariani Caetano" w:date="2020-05-27T22:59:00Z">
        <w:r w:rsidR="00955BBA" w:rsidRPr="00A43D75" w:rsidDel="00371CED">
          <w:rPr>
            <w:rFonts w:cs="Calibri"/>
            <w:sz w:val="24"/>
            <w:szCs w:val="24"/>
          </w:rPr>
          <w:delText xml:space="preserve">, </w:delText>
        </w:r>
        <w:r w:rsidR="0019055B" w:rsidRPr="00A43D75" w:rsidDel="00371CED">
          <w:rPr>
            <w:rFonts w:cs="Calibri"/>
            <w:sz w:val="24"/>
            <w:szCs w:val="24"/>
          </w:rPr>
          <w:delText xml:space="preserve"> </w:delText>
        </w:r>
      </w:del>
      <w:ins w:id="282" w:author="Ariani Caetano" w:date="2020-05-27T22:59:00Z">
        <w:r w:rsidR="00371CED">
          <w:rPr>
            <w:rFonts w:cs="Calibri"/>
            <w:sz w:val="24"/>
            <w:szCs w:val="24"/>
          </w:rPr>
          <w:t xml:space="preserve"> </w:t>
        </w:r>
      </w:ins>
      <w:r w:rsidR="0019055B" w:rsidRPr="00A43D75">
        <w:rPr>
          <w:rFonts w:cs="Calibri"/>
          <w:sz w:val="24"/>
          <w:szCs w:val="24"/>
        </w:rPr>
        <w:t>a partir da avaliação do ambiente de trabalho</w:t>
      </w:r>
      <w:r w:rsidR="0028682B" w:rsidRPr="00A43D75">
        <w:rPr>
          <w:rFonts w:cs="Calibri"/>
          <w:sz w:val="24"/>
          <w:szCs w:val="24"/>
        </w:rPr>
        <w:t xml:space="preserve">. </w:t>
      </w:r>
      <w:del w:id="283" w:author="Ariani Caetano" w:date="2020-05-27T23:00:00Z">
        <w:r w:rsidR="0028682B" w:rsidRPr="00A43D75" w:rsidDel="00371CED">
          <w:rPr>
            <w:rFonts w:cs="Calibri"/>
            <w:sz w:val="24"/>
            <w:szCs w:val="24"/>
          </w:rPr>
          <w:delText>Os</w:delText>
        </w:r>
        <w:r w:rsidR="0019055B" w:rsidRPr="00A43D75" w:rsidDel="00371CED">
          <w:rPr>
            <w:rFonts w:cs="Calibri"/>
            <w:sz w:val="24"/>
            <w:szCs w:val="24"/>
          </w:rPr>
          <w:delText xml:space="preserve"> s</w:delText>
        </w:r>
      </w:del>
      <w:ins w:id="284" w:author="Ariani Caetano" w:date="2020-05-27T23:00:00Z">
        <w:r w:rsidR="00371CED">
          <w:rPr>
            <w:rFonts w:cs="Calibri"/>
            <w:sz w:val="24"/>
            <w:szCs w:val="24"/>
          </w:rPr>
          <w:t>S</w:t>
        </w:r>
      </w:ins>
      <w:r w:rsidR="0019055B" w:rsidRPr="00A43D75">
        <w:rPr>
          <w:rFonts w:cs="Calibri"/>
          <w:sz w:val="24"/>
          <w:szCs w:val="24"/>
        </w:rPr>
        <w:t>eus integrantes devem se reunir ao menos uma vez por mês, divulgando a todos os empregados suas atas</w:t>
      </w:r>
      <w:r w:rsidRPr="00A43D75">
        <w:rPr>
          <w:rFonts w:cs="Calibri"/>
          <w:sz w:val="24"/>
          <w:szCs w:val="24"/>
        </w:rPr>
        <w:t xml:space="preserve">. A formação dessas comissões está prevista </w:t>
      </w:r>
      <w:r w:rsidR="008A2E34" w:rsidRPr="00A43D75">
        <w:rPr>
          <w:rFonts w:cs="Calibri"/>
          <w:sz w:val="24"/>
          <w:szCs w:val="24"/>
        </w:rPr>
        <w:t xml:space="preserve">no </w:t>
      </w:r>
      <w:del w:id="285" w:author="Ariani Caetano" w:date="2020-05-27T23:00:00Z">
        <w:r w:rsidR="008A2E34" w:rsidRPr="00A43D75" w:rsidDel="00371CED">
          <w:rPr>
            <w:rFonts w:cs="Calibri"/>
            <w:sz w:val="24"/>
            <w:szCs w:val="24"/>
          </w:rPr>
          <w:delText xml:space="preserve">artigo </w:delText>
        </w:r>
      </w:del>
      <w:ins w:id="286" w:author="Ariani Caetano" w:date="2020-05-27T23:00:00Z">
        <w:r w:rsidR="00371CED">
          <w:rPr>
            <w:rFonts w:cs="Calibri"/>
            <w:sz w:val="24"/>
            <w:szCs w:val="24"/>
          </w:rPr>
          <w:t>A</w:t>
        </w:r>
        <w:r w:rsidR="00371CED" w:rsidRPr="00A43D75">
          <w:rPr>
            <w:rFonts w:cs="Calibri"/>
            <w:sz w:val="24"/>
            <w:szCs w:val="24"/>
          </w:rPr>
          <w:t xml:space="preserve">rtigo </w:t>
        </w:r>
      </w:ins>
      <w:r w:rsidR="008A2E34" w:rsidRPr="00A43D75">
        <w:rPr>
          <w:rFonts w:cs="Calibri"/>
          <w:sz w:val="24"/>
          <w:szCs w:val="24"/>
        </w:rPr>
        <w:t>163</w:t>
      </w:r>
      <w:r w:rsidR="009015D8" w:rsidRPr="00A43D75">
        <w:rPr>
          <w:rFonts w:cs="Calibri"/>
          <w:sz w:val="24"/>
          <w:szCs w:val="24"/>
        </w:rPr>
        <w:t xml:space="preserve"> da</w:t>
      </w:r>
      <w:del w:id="287" w:author="Ariani Caetano" w:date="2020-05-27T23:00:00Z">
        <w:r w:rsidR="009015D8" w:rsidRPr="00A43D75" w:rsidDel="00371CED">
          <w:rPr>
            <w:rFonts w:cs="Calibri"/>
            <w:sz w:val="24"/>
            <w:szCs w:val="24"/>
          </w:rPr>
          <w:delText xml:space="preserve"> CLT – </w:delText>
        </w:r>
      </w:del>
      <w:ins w:id="288" w:author="Ariani Caetano" w:date="2020-05-27T23:00:00Z">
        <w:r w:rsidR="00371CED">
          <w:rPr>
            <w:rFonts w:cs="Calibri"/>
            <w:sz w:val="24"/>
            <w:szCs w:val="24"/>
          </w:rPr>
          <w:t xml:space="preserve"> </w:t>
        </w:r>
      </w:ins>
      <w:r w:rsidR="009015D8" w:rsidRPr="00A43D75">
        <w:rPr>
          <w:rFonts w:cs="Calibri"/>
          <w:sz w:val="24"/>
          <w:szCs w:val="24"/>
        </w:rPr>
        <w:t>Consolidação das Leis do Trabalho</w:t>
      </w:r>
      <w:ins w:id="289" w:author="Ariani Caetano" w:date="2020-05-27T23:00:00Z">
        <w:r w:rsidR="00371CED">
          <w:rPr>
            <w:rFonts w:cs="Calibri"/>
            <w:sz w:val="24"/>
            <w:szCs w:val="24"/>
          </w:rPr>
          <w:t xml:space="preserve"> (</w:t>
        </w:r>
        <w:r w:rsidR="00371CED" w:rsidRPr="00A43D75">
          <w:rPr>
            <w:rFonts w:cs="Calibri"/>
            <w:sz w:val="24"/>
            <w:szCs w:val="24"/>
          </w:rPr>
          <w:t>CLT</w:t>
        </w:r>
        <w:r w:rsidR="00371CED">
          <w:rPr>
            <w:rFonts w:cs="Calibri"/>
            <w:sz w:val="24"/>
            <w:szCs w:val="24"/>
          </w:rPr>
          <w:t>)</w:t>
        </w:r>
      </w:ins>
      <w:r w:rsidR="009015D8" w:rsidRPr="00A43D75">
        <w:rPr>
          <w:rFonts w:cs="Calibri"/>
          <w:sz w:val="24"/>
          <w:szCs w:val="24"/>
        </w:rPr>
        <w:t>.</w:t>
      </w:r>
    </w:p>
    <w:p w:rsidR="00586B55" w:rsidRPr="00A43D75" w:rsidRDefault="00586B55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CODEMAT</w:t>
      </w:r>
      <w:r w:rsidRPr="00A43D75">
        <w:rPr>
          <w:rFonts w:cs="Calibri"/>
          <w:sz w:val="24"/>
          <w:szCs w:val="24"/>
          <w:u w:val="single"/>
        </w:rPr>
        <w:t xml:space="preserve"> – </w:t>
      </w:r>
      <w:r w:rsidR="008A2E34" w:rsidRPr="00A43D75">
        <w:rPr>
          <w:rFonts w:cs="Calibri"/>
          <w:sz w:val="24"/>
          <w:szCs w:val="24"/>
          <w:u w:val="single"/>
        </w:rPr>
        <w:t>Coordenadoria Nacional de Defesa do Meio Ambiente do Trabalho</w:t>
      </w:r>
    </w:p>
    <w:p w:rsidR="00274520" w:rsidRPr="00A43D75" w:rsidRDefault="008A2E34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r w:rsidRPr="00A43D75">
        <w:rPr>
          <w:rFonts w:cs="Calibri"/>
          <w:sz w:val="24"/>
          <w:szCs w:val="24"/>
        </w:rPr>
        <w:t>Criada</w:t>
      </w:r>
      <w:r w:rsidR="009015D8" w:rsidRPr="00A43D75">
        <w:rPr>
          <w:rFonts w:cs="Calibri"/>
          <w:sz w:val="24"/>
          <w:szCs w:val="24"/>
        </w:rPr>
        <w:t xml:space="preserve"> em 2003</w:t>
      </w:r>
      <w:r w:rsidR="00793DC6" w:rsidRPr="00A43D75">
        <w:rPr>
          <w:rFonts w:cs="Calibri"/>
          <w:sz w:val="24"/>
          <w:szCs w:val="24"/>
        </w:rPr>
        <w:t xml:space="preserve">, </w:t>
      </w:r>
      <w:r w:rsidRPr="00A43D75">
        <w:rPr>
          <w:rFonts w:cs="Calibri"/>
          <w:sz w:val="24"/>
          <w:szCs w:val="24"/>
        </w:rPr>
        <w:t>busca articular nacio</w:t>
      </w:r>
      <w:r w:rsidR="009015D8" w:rsidRPr="00A43D75">
        <w:rPr>
          <w:rFonts w:cs="Calibri"/>
          <w:sz w:val="24"/>
          <w:szCs w:val="24"/>
        </w:rPr>
        <w:t xml:space="preserve">nalmente as </w:t>
      </w:r>
      <w:del w:id="290" w:author="Ariani Caetano" w:date="2020-05-27T23:01:00Z">
        <w:r w:rsidR="009015D8" w:rsidRPr="00A43D75" w:rsidDel="004D1F85">
          <w:rPr>
            <w:rFonts w:cs="Calibri"/>
            <w:sz w:val="24"/>
            <w:szCs w:val="24"/>
          </w:rPr>
          <w:delText xml:space="preserve">ações </w:delText>
        </w:r>
        <w:r w:rsidRPr="00A43D75" w:rsidDel="004D1F85">
          <w:rPr>
            <w:rFonts w:cs="Calibri"/>
            <w:sz w:val="24"/>
            <w:szCs w:val="24"/>
          </w:rPr>
          <w:delText xml:space="preserve"> </w:delText>
        </w:r>
      </w:del>
      <w:ins w:id="291" w:author="Ariani Caetano" w:date="2020-05-27T23:01:00Z">
        <w:r w:rsidR="004D1F85" w:rsidRPr="00A43D75">
          <w:rPr>
            <w:rFonts w:cs="Calibri"/>
            <w:sz w:val="24"/>
            <w:szCs w:val="24"/>
          </w:rPr>
          <w:t>ações</w:t>
        </w:r>
        <w:r w:rsidR="004D1F85">
          <w:rPr>
            <w:rFonts w:cs="Calibri"/>
            <w:sz w:val="24"/>
            <w:szCs w:val="24"/>
          </w:rPr>
          <w:t xml:space="preserve"> </w:t>
        </w:r>
      </w:ins>
      <w:r w:rsidRPr="00A43D75">
        <w:rPr>
          <w:rFonts w:cs="Calibri"/>
          <w:sz w:val="24"/>
          <w:szCs w:val="24"/>
        </w:rPr>
        <w:t>desenvolvidas pelo Ministério Público do Trabalho</w:t>
      </w:r>
      <w:r w:rsidR="00281C7A" w:rsidRPr="00A43D75">
        <w:rPr>
          <w:rFonts w:cs="Calibri"/>
          <w:sz w:val="24"/>
          <w:szCs w:val="24"/>
        </w:rPr>
        <w:t xml:space="preserve"> na defesa do meio ambiente do trabalho. </w:t>
      </w:r>
      <w:del w:id="292" w:author="Ariani Caetano" w:date="2020-05-27T23:01:00Z">
        <w:r w:rsidR="00281C7A" w:rsidRPr="00A43D75" w:rsidDel="004D1F85">
          <w:rPr>
            <w:rFonts w:cs="Calibri"/>
            <w:sz w:val="24"/>
            <w:szCs w:val="24"/>
          </w:rPr>
          <w:delText xml:space="preserve">Criou-se a </w:delText>
        </w:r>
        <w:r w:rsidR="00A97888" w:rsidDel="004D1F85">
          <w:rPr>
            <w:rFonts w:cs="Calibri"/>
            <w:sz w:val="24"/>
            <w:szCs w:val="24"/>
          </w:rPr>
          <w:delText>CODEMAT</w:delText>
        </w:r>
      </w:del>
      <w:ins w:id="293" w:author="Ariani Caetano" w:date="2020-05-27T23:01:00Z">
        <w:r w:rsidR="004D1F85">
          <w:rPr>
            <w:rFonts w:cs="Calibri"/>
            <w:sz w:val="24"/>
            <w:szCs w:val="24"/>
          </w:rPr>
          <w:t>Foi criada</w:t>
        </w:r>
      </w:ins>
      <w:r w:rsidR="00281C7A" w:rsidRPr="00A43D75">
        <w:rPr>
          <w:rFonts w:cs="Calibri"/>
          <w:sz w:val="24"/>
          <w:szCs w:val="24"/>
        </w:rPr>
        <w:t xml:space="preserve"> para que </w:t>
      </w:r>
      <w:ins w:id="294" w:author="Ariani Caetano" w:date="2020-05-27T23:01:00Z">
        <w:r w:rsidR="004D1F85">
          <w:rPr>
            <w:rFonts w:cs="Calibri"/>
            <w:sz w:val="24"/>
            <w:szCs w:val="24"/>
          </w:rPr>
          <w:t xml:space="preserve">se </w:t>
        </w:r>
      </w:ins>
      <w:r w:rsidR="00281C7A" w:rsidRPr="00A43D75">
        <w:rPr>
          <w:rFonts w:cs="Calibri"/>
          <w:sz w:val="24"/>
          <w:szCs w:val="24"/>
        </w:rPr>
        <w:t>aument</w:t>
      </w:r>
      <w:r w:rsidR="00204507" w:rsidRPr="00A43D75">
        <w:rPr>
          <w:rFonts w:cs="Calibri"/>
          <w:sz w:val="24"/>
          <w:szCs w:val="24"/>
        </w:rPr>
        <w:t>assem os esforços direcionados à defesa</w:t>
      </w:r>
      <w:ins w:id="295" w:author="Ariani Caetano" w:date="2020-05-27T23:01:00Z">
        <w:r w:rsidR="004D1F85">
          <w:rPr>
            <w:rFonts w:cs="Calibri"/>
            <w:sz w:val="24"/>
            <w:szCs w:val="24"/>
          </w:rPr>
          <w:t xml:space="preserve">, </w:t>
        </w:r>
      </w:ins>
      <w:del w:id="296" w:author="Ariani Caetano" w:date="2020-05-27T23:01:00Z">
        <w:r w:rsidR="00204507" w:rsidRPr="00A43D75" w:rsidDel="004D1F85">
          <w:rPr>
            <w:rFonts w:cs="Calibri"/>
            <w:sz w:val="24"/>
            <w:szCs w:val="24"/>
          </w:rPr>
          <w:delText xml:space="preserve"> e </w:delText>
        </w:r>
      </w:del>
      <w:r w:rsidR="00204507" w:rsidRPr="00A43D75">
        <w:rPr>
          <w:rFonts w:cs="Calibri"/>
          <w:sz w:val="24"/>
          <w:szCs w:val="24"/>
        </w:rPr>
        <w:t>proteção da saúde e segurança dos</w:t>
      </w:r>
      <w:r w:rsidR="00281C7A" w:rsidRPr="00A43D75">
        <w:rPr>
          <w:rFonts w:cs="Calibri"/>
          <w:sz w:val="24"/>
          <w:szCs w:val="24"/>
        </w:rPr>
        <w:t xml:space="preserve"> trabalha</w:t>
      </w:r>
      <w:r w:rsidR="002E41AC" w:rsidRPr="00A43D75">
        <w:rPr>
          <w:rFonts w:cs="Calibri"/>
          <w:sz w:val="24"/>
          <w:szCs w:val="24"/>
        </w:rPr>
        <w:t>dor</w:t>
      </w:r>
      <w:r w:rsidR="00204507" w:rsidRPr="00A43D75">
        <w:rPr>
          <w:rFonts w:cs="Calibri"/>
          <w:sz w:val="24"/>
          <w:szCs w:val="24"/>
        </w:rPr>
        <w:t>es</w:t>
      </w:r>
      <w:r w:rsidR="002E41AC" w:rsidRPr="00A43D75">
        <w:rPr>
          <w:rFonts w:cs="Calibri"/>
          <w:sz w:val="24"/>
          <w:szCs w:val="24"/>
        </w:rPr>
        <w:t xml:space="preserve"> no seu trabalho.</w:t>
      </w:r>
    </w:p>
    <w:p w:rsidR="00274520" w:rsidRPr="00A43D75" w:rsidRDefault="00274520" w:rsidP="00A43D75">
      <w:pPr>
        <w:suppressAutoHyphens/>
        <w:spacing w:after="0" w:line="360" w:lineRule="auto"/>
        <w:jc w:val="both"/>
        <w:rPr>
          <w:rFonts w:cs="Calibri"/>
          <w:b/>
          <w:sz w:val="24"/>
          <w:szCs w:val="24"/>
        </w:rPr>
      </w:pPr>
    </w:p>
    <w:p w:rsidR="00274520" w:rsidRPr="00A43D75" w:rsidRDefault="00274520" w:rsidP="00C36A42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CONAFRET -</w:t>
      </w:r>
      <w:r w:rsidRPr="00A43D75">
        <w:rPr>
          <w:rFonts w:cs="Calibri"/>
          <w:sz w:val="24"/>
          <w:szCs w:val="24"/>
          <w:u w:val="single"/>
        </w:rPr>
        <w:t xml:space="preserve"> Coordenadoria Nacional de Combate às Fraudes nas Relações de Trabalho</w:t>
      </w:r>
    </w:p>
    <w:p w:rsidR="00274520" w:rsidRPr="00A43D75" w:rsidRDefault="006D0882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r w:rsidRPr="00A43D75">
        <w:rPr>
          <w:rFonts w:cs="Calibri"/>
          <w:sz w:val="24"/>
          <w:szCs w:val="24"/>
        </w:rPr>
        <w:t>Foi criada em 2003, no MPT, para</w:t>
      </w:r>
      <w:r w:rsidR="00274520" w:rsidRPr="00A43D75">
        <w:rPr>
          <w:rFonts w:cs="Calibri"/>
          <w:sz w:val="24"/>
          <w:szCs w:val="24"/>
        </w:rPr>
        <w:t xml:space="preserve"> estudar, combater e inibir as prá</w:t>
      </w:r>
      <w:r w:rsidRPr="00A43D75">
        <w:rPr>
          <w:rFonts w:cs="Calibri"/>
          <w:sz w:val="24"/>
          <w:szCs w:val="24"/>
        </w:rPr>
        <w:t xml:space="preserve">ticas fraudulentas que tentam afastar a relação de emprego </w:t>
      </w:r>
      <w:r w:rsidR="00274520" w:rsidRPr="00A43D75">
        <w:rPr>
          <w:rFonts w:cs="Calibri"/>
          <w:sz w:val="24"/>
          <w:szCs w:val="24"/>
        </w:rPr>
        <w:t>e desvirtuar a aplicação dos direitos trabalhistas previstos na Constituição Federal, na CLT e em demais normas de proteção ao trabalhador.</w:t>
      </w:r>
    </w:p>
    <w:p w:rsidR="00274520" w:rsidRPr="00A43D75" w:rsidRDefault="00274520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274520" w:rsidRPr="00A43D75" w:rsidRDefault="00274520" w:rsidP="00C36A42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CONAETE -</w:t>
      </w:r>
      <w:r w:rsidRPr="00A43D75">
        <w:rPr>
          <w:rFonts w:cs="Calibri"/>
          <w:sz w:val="24"/>
          <w:szCs w:val="24"/>
          <w:u w:val="single"/>
        </w:rPr>
        <w:t xml:space="preserve"> Coordenadoria Nacional de Erradicação do Trabalho Escravo</w:t>
      </w:r>
    </w:p>
    <w:p w:rsidR="00274520" w:rsidRPr="00A43D75" w:rsidRDefault="00274520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A43D75">
        <w:rPr>
          <w:rFonts w:ascii="Calibri" w:hAnsi="Calibri" w:cs="Calibri"/>
        </w:rPr>
        <w:t>Seu objetivo é integrar as Procuradorias Regionais do Trabalho em plano nacional, uniforme e coordenado</w:t>
      </w:r>
      <w:del w:id="297" w:author="Ariani Caetano" w:date="2020-05-27T23:03:00Z">
        <w:r w:rsidRPr="00A43D75" w:rsidDel="004D1F85">
          <w:rPr>
            <w:rFonts w:ascii="Calibri" w:hAnsi="Calibri" w:cs="Calibri"/>
          </w:rPr>
          <w:delText xml:space="preserve">, </w:delText>
        </w:r>
      </w:del>
      <w:ins w:id="298" w:author="Ariani Caetano" w:date="2020-05-27T23:03:00Z">
        <w:r w:rsidR="004D1F85">
          <w:rPr>
            <w:rFonts w:ascii="Calibri" w:hAnsi="Calibri" w:cs="Calibri"/>
          </w:rPr>
          <w:t xml:space="preserve"> </w:t>
        </w:r>
      </w:ins>
      <w:r w:rsidRPr="00A43D75">
        <w:rPr>
          <w:rFonts w:ascii="Calibri" w:hAnsi="Calibri" w:cs="Calibri"/>
        </w:rPr>
        <w:t>para a erradicação do trabalho escravo, fomentando a troca de experiências e discussões sobre o tema, bem como a atuação ágil</w:t>
      </w:r>
      <w:del w:id="299" w:author="Ariani Caetano" w:date="2020-05-27T23:03:00Z">
        <w:r w:rsidRPr="00A43D75" w:rsidDel="004D1F85">
          <w:rPr>
            <w:rFonts w:ascii="Calibri" w:hAnsi="Calibri" w:cs="Calibri"/>
          </w:rPr>
          <w:delText xml:space="preserve"> onde</w:delText>
        </w:r>
      </w:del>
      <w:ins w:id="300" w:author="Ariani Caetano" w:date="2020-05-27T23:03:00Z">
        <w:r w:rsidR="004D1F85">
          <w:rPr>
            <w:rFonts w:ascii="Calibri" w:hAnsi="Calibri" w:cs="Calibri"/>
          </w:rPr>
          <w:t xml:space="preserve"> quando for </w:t>
        </w:r>
      </w:ins>
      <w:del w:id="301" w:author="Ariani Caetano" w:date="2020-05-27T23:03:00Z">
        <w:r w:rsidRPr="00A43D75" w:rsidDel="004D1F85">
          <w:rPr>
            <w:rFonts w:ascii="Calibri" w:hAnsi="Calibri" w:cs="Calibri"/>
          </w:rPr>
          <w:delText xml:space="preserve"> </w:delText>
        </w:r>
        <w:r w:rsidR="00A97888" w:rsidDel="004D1F85">
          <w:rPr>
            <w:rFonts w:ascii="Calibri" w:hAnsi="Calibri" w:cs="Calibri"/>
          </w:rPr>
          <w:delText xml:space="preserve">se faça </w:delText>
        </w:r>
      </w:del>
      <w:r w:rsidRPr="00A43D75">
        <w:rPr>
          <w:rFonts w:ascii="Calibri" w:hAnsi="Calibri" w:cs="Calibri"/>
        </w:rPr>
        <w:t>necessária a presença do Ministério Público do Trabalho.</w:t>
      </w:r>
    </w:p>
    <w:p w:rsidR="00274520" w:rsidRPr="00A43D75" w:rsidRDefault="00274520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274520" w:rsidRPr="00A43D75" w:rsidRDefault="00274520" w:rsidP="00C36A42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CONALIS -</w:t>
      </w:r>
      <w:r w:rsidRPr="00A43D75">
        <w:rPr>
          <w:rFonts w:cs="Calibri"/>
          <w:sz w:val="24"/>
          <w:szCs w:val="24"/>
          <w:u w:val="single"/>
        </w:rPr>
        <w:t xml:space="preserve"> Coordenadoria Nacional de Promoção da Liberdade Sindical</w:t>
      </w:r>
    </w:p>
    <w:p w:rsidR="00274520" w:rsidRPr="00A43D75" w:rsidRDefault="00274520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A43D75">
        <w:rPr>
          <w:rFonts w:ascii="Calibri" w:hAnsi="Calibri" w:cs="Calibri"/>
        </w:rPr>
        <w:t>O Ministério Público do Trabalho</w:t>
      </w:r>
      <w:ins w:id="302" w:author="Ariani Caetano" w:date="2020-05-27T23:04:00Z">
        <w:r w:rsidR="004D1F85">
          <w:rPr>
            <w:rFonts w:ascii="Calibri" w:hAnsi="Calibri" w:cs="Calibri"/>
          </w:rPr>
          <w:t xml:space="preserve"> (MPT)</w:t>
        </w:r>
      </w:ins>
      <w:r w:rsidRPr="00A43D75">
        <w:rPr>
          <w:rFonts w:ascii="Calibri" w:hAnsi="Calibri" w:cs="Calibri"/>
        </w:rPr>
        <w:t xml:space="preserve"> possui a missão institucional de fortalecer os sindicatos e coibir os atos atentat</w:t>
      </w:r>
      <w:r w:rsidR="006D0882" w:rsidRPr="00A43D75">
        <w:rPr>
          <w:rFonts w:ascii="Calibri" w:hAnsi="Calibri" w:cs="Calibri"/>
        </w:rPr>
        <w:t xml:space="preserve">órios ao exercício </w:t>
      </w:r>
      <w:r w:rsidRPr="00A43D75">
        <w:rPr>
          <w:rFonts w:ascii="Calibri" w:hAnsi="Calibri" w:cs="Calibri"/>
        </w:rPr>
        <w:t>da liberdade sindical. A violação desse direito compromete não só os trabalhadores, mas a sociedade</w:t>
      </w:r>
      <w:r w:rsidR="006D0882" w:rsidRPr="00A43D75">
        <w:rPr>
          <w:rFonts w:ascii="Calibri" w:hAnsi="Calibri" w:cs="Calibri"/>
        </w:rPr>
        <w:t xml:space="preserve"> como um todo. A </w:t>
      </w:r>
      <w:del w:id="303" w:author="Ariani Caetano" w:date="2020-05-27T23:04:00Z">
        <w:r w:rsidR="006D0882" w:rsidRPr="00A43D75" w:rsidDel="004D1F85">
          <w:rPr>
            <w:rFonts w:ascii="Calibri" w:hAnsi="Calibri" w:cs="Calibri"/>
          </w:rPr>
          <w:delText>CONALIS</w:delText>
        </w:r>
        <w:r w:rsidRPr="00A43D75" w:rsidDel="004D1F85">
          <w:rPr>
            <w:rFonts w:ascii="Calibri" w:hAnsi="Calibri" w:cs="Calibri"/>
          </w:rPr>
          <w:delText xml:space="preserve"> </w:delText>
        </w:r>
      </w:del>
      <w:ins w:id="304" w:author="Ariani Caetano" w:date="2020-05-27T23:04:00Z">
        <w:r w:rsidR="004D1F85" w:rsidRPr="00A43D75">
          <w:rPr>
            <w:rFonts w:ascii="Calibri" w:hAnsi="Calibri" w:cs="Calibri"/>
          </w:rPr>
          <w:t>C</w:t>
        </w:r>
        <w:r w:rsidR="004D1F85">
          <w:rPr>
            <w:rFonts w:ascii="Calibri" w:hAnsi="Calibri" w:cs="Calibri"/>
          </w:rPr>
          <w:t>onalis</w:t>
        </w:r>
        <w:r w:rsidR="004D1F85" w:rsidRPr="00A43D75">
          <w:rPr>
            <w:rFonts w:ascii="Calibri" w:hAnsi="Calibri" w:cs="Calibri"/>
          </w:rPr>
          <w:t xml:space="preserve"> </w:t>
        </w:r>
      </w:ins>
      <w:r w:rsidRPr="00A43D75">
        <w:rPr>
          <w:rFonts w:ascii="Calibri" w:hAnsi="Calibri" w:cs="Calibri"/>
        </w:rPr>
        <w:t xml:space="preserve">busca </w:t>
      </w:r>
      <w:r w:rsidR="006D0882" w:rsidRPr="00A43D75">
        <w:rPr>
          <w:rFonts w:ascii="Calibri" w:hAnsi="Calibri" w:cs="Calibri"/>
        </w:rPr>
        <w:t>auxiliar n</w:t>
      </w:r>
      <w:r w:rsidRPr="00A43D75">
        <w:rPr>
          <w:rFonts w:ascii="Calibri" w:hAnsi="Calibri" w:cs="Calibri"/>
        </w:rPr>
        <w:t>a pacificação dos conflitos coletivos de trabalho</w:t>
      </w:r>
      <w:del w:id="305" w:author="Ariani Caetano" w:date="2020-05-27T23:05:00Z">
        <w:r w:rsidRPr="00A43D75" w:rsidDel="004D1F85">
          <w:rPr>
            <w:rFonts w:ascii="Calibri" w:hAnsi="Calibri" w:cs="Calibri"/>
          </w:rPr>
          <w:delText xml:space="preserve">,  </w:delText>
        </w:r>
      </w:del>
      <w:ins w:id="306" w:author="Ariani Caetano" w:date="2020-05-27T23:05:00Z">
        <w:r w:rsidR="004D1F85" w:rsidRPr="00A43D75">
          <w:rPr>
            <w:rFonts w:ascii="Calibri" w:hAnsi="Calibri" w:cs="Calibri"/>
          </w:rPr>
          <w:t>,</w:t>
        </w:r>
        <w:r w:rsidR="004D1F85">
          <w:rPr>
            <w:rFonts w:ascii="Calibri" w:hAnsi="Calibri" w:cs="Calibri"/>
          </w:rPr>
          <w:t xml:space="preserve"> </w:t>
        </w:r>
      </w:ins>
      <w:r w:rsidRPr="00A43D75">
        <w:rPr>
          <w:rFonts w:ascii="Calibri" w:hAnsi="Calibri" w:cs="Calibri"/>
        </w:rPr>
        <w:t>combater os atos antissindicais, assegurar o direito de greve, atuar como mediador ou árbitro nos conflitos coletivos de trabalho e incentivar a negociação coletiva como forma de melhoria das condições sociais dos trabalhadores.</w:t>
      </w:r>
    </w:p>
    <w:p w:rsidR="00274520" w:rsidRPr="00A43D75" w:rsidRDefault="00274520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  <w:color w:val="FF0000"/>
        </w:rPr>
      </w:pPr>
    </w:p>
    <w:p w:rsidR="00274520" w:rsidRPr="00A43D75" w:rsidRDefault="00274520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CONAP</w:t>
      </w:r>
      <w:r w:rsidRPr="00A43D75">
        <w:rPr>
          <w:rFonts w:cs="Calibri"/>
          <w:sz w:val="24"/>
          <w:szCs w:val="24"/>
          <w:u w:val="single"/>
        </w:rPr>
        <w:t xml:space="preserve"> - Coordenadoria Nacional de Combate às Irregularidades Trabalhistas na Administração Pública</w:t>
      </w:r>
    </w:p>
    <w:p w:rsidR="00274520" w:rsidRPr="00A43D75" w:rsidDel="004D1F85" w:rsidRDefault="00274520" w:rsidP="00A43D75">
      <w:pPr>
        <w:pStyle w:val="NormalWeb"/>
        <w:spacing w:before="0" w:beforeAutospacing="0" w:after="0" w:afterAutospacing="0" w:line="360" w:lineRule="auto"/>
        <w:jc w:val="both"/>
        <w:rPr>
          <w:del w:id="307" w:author="Ariani Caetano" w:date="2020-05-27T23:06:00Z"/>
          <w:rFonts w:ascii="Calibri" w:hAnsi="Calibri" w:cs="Calibri"/>
        </w:rPr>
      </w:pPr>
      <w:r w:rsidRPr="00A43D75">
        <w:rPr>
          <w:rFonts w:ascii="Calibri" w:hAnsi="Calibri" w:cs="Calibri"/>
        </w:rPr>
        <w:t xml:space="preserve">O combate ao desrespeito à legislação constitucional e trabalhista, no âmbito da </w:t>
      </w:r>
      <w:r w:rsidR="004D1F85" w:rsidRPr="00A43D75">
        <w:rPr>
          <w:rFonts w:ascii="Calibri" w:hAnsi="Calibri" w:cs="Calibri"/>
        </w:rPr>
        <w:t>administração pública direta e indireta</w:t>
      </w:r>
      <w:r w:rsidRPr="00A43D75">
        <w:rPr>
          <w:rFonts w:ascii="Calibri" w:hAnsi="Calibri" w:cs="Calibri"/>
        </w:rPr>
        <w:t>, é meta institucional do Ministério Público do Trabalho</w:t>
      </w:r>
      <w:ins w:id="308" w:author="Ariani Caetano" w:date="2020-05-27T23:06:00Z">
        <w:r w:rsidR="004D1F85">
          <w:rPr>
            <w:rFonts w:ascii="Calibri" w:hAnsi="Calibri" w:cs="Calibri"/>
          </w:rPr>
          <w:t xml:space="preserve"> (MPT)</w:t>
        </w:r>
      </w:ins>
      <w:r w:rsidRPr="00A43D75">
        <w:rPr>
          <w:rFonts w:ascii="Calibri" w:hAnsi="Calibri" w:cs="Calibri"/>
        </w:rPr>
        <w:t>.</w:t>
      </w:r>
      <w:ins w:id="309" w:author="Ariani Caetano" w:date="2020-05-27T23:06:00Z">
        <w:r w:rsidR="004D1F85">
          <w:rPr>
            <w:rFonts w:ascii="Calibri" w:hAnsi="Calibri" w:cs="Calibri"/>
          </w:rPr>
          <w:t xml:space="preserve"> </w:t>
        </w:r>
      </w:ins>
    </w:p>
    <w:p w:rsidR="00274520" w:rsidRPr="00A43D75" w:rsidRDefault="00274520" w:rsidP="008B16E3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del w:id="310" w:author="Ariani Caetano" w:date="2020-05-27T23:06:00Z">
        <w:r w:rsidRPr="00A43D75" w:rsidDel="004D1F85">
          <w:rPr>
            <w:rFonts w:ascii="Calibri" w:hAnsi="Calibri" w:cs="Calibri"/>
          </w:rPr>
          <w:delText>Seu</w:delText>
        </w:r>
      </w:del>
      <w:ins w:id="311" w:author="Ariani Caetano" w:date="2020-05-27T23:06:00Z">
        <w:r w:rsidR="004D1F85">
          <w:rPr>
            <w:rFonts w:ascii="Calibri" w:hAnsi="Calibri" w:cs="Calibri"/>
          </w:rPr>
          <w:t>O</w:t>
        </w:r>
      </w:ins>
      <w:r w:rsidRPr="00A43D75">
        <w:rPr>
          <w:rFonts w:ascii="Calibri" w:hAnsi="Calibri" w:cs="Calibri"/>
        </w:rPr>
        <w:t xml:space="preserve"> objetivo principal </w:t>
      </w:r>
      <w:ins w:id="312" w:author="Ariani Caetano" w:date="2020-05-27T23:06:00Z">
        <w:r w:rsidR="004D1F85">
          <w:rPr>
            <w:rFonts w:ascii="Calibri" w:hAnsi="Calibri" w:cs="Calibri"/>
          </w:rPr>
          <w:t xml:space="preserve">da Conap </w:t>
        </w:r>
      </w:ins>
      <w:r w:rsidRPr="00A43D75">
        <w:rPr>
          <w:rFonts w:ascii="Calibri" w:hAnsi="Calibri" w:cs="Calibri"/>
        </w:rPr>
        <w:t>é promover ações integradas de combate às i</w:t>
      </w:r>
      <w:r w:rsidR="006D0882" w:rsidRPr="00A43D75">
        <w:rPr>
          <w:rFonts w:ascii="Calibri" w:hAnsi="Calibri" w:cs="Calibri"/>
        </w:rPr>
        <w:t xml:space="preserve">rregularidades trabalhistas na </w:t>
      </w:r>
      <w:r w:rsidR="004D1F85" w:rsidRPr="00A43D75">
        <w:rPr>
          <w:rFonts w:ascii="Calibri" w:hAnsi="Calibri" w:cs="Calibri"/>
        </w:rPr>
        <w:t>administração pública</w:t>
      </w:r>
      <w:r w:rsidRPr="00A43D75">
        <w:rPr>
          <w:rFonts w:ascii="Calibri" w:hAnsi="Calibri" w:cs="Calibri"/>
        </w:rPr>
        <w:t>, às contratações sem concurso público, à terceirização ilícita, ao desvirtuamento da contratação temporária e empregos em comissão e à improbidade administrativa.</w:t>
      </w:r>
    </w:p>
    <w:p w:rsidR="00274520" w:rsidRPr="00A43D75" w:rsidRDefault="00274520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  <w:color w:val="FF0000"/>
        </w:rPr>
      </w:pPr>
    </w:p>
    <w:p w:rsidR="00274520" w:rsidRPr="00A43D75" w:rsidRDefault="00274520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CONATPA</w:t>
      </w:r>
      <w:r w:rsidRPr="00A43D75">
        <w:rPr>
          <w:rFonts w:cs="Calibri"/>
          <w:sz w:val="24"/>
          <w:szCs w:val="24"/>
          <w:u w:val="single"/>
        </w:rPr>
        <w:t xml:space="preserve"> - Coordenadoria Nacional d</w:t>
      </w:r>
      <w:ins w:id="313" w:author="Ariani Caetano" w:date="2020-05-27T23:07:00Z">
        <w:r w:rsidR="004D1F85">
          <w:rPr>
            <w:rFonts w:cs="Calibri"/>
            <w:sz w:val="24"/>
            <w:szCs w:val="24"/>
            <w:u w:val="single"/>
          </w:rPr>
          <w:t>e</w:t>
        </w:r>
      </w:ins>
      <w:del w:id="314" w:author="Ariani Caetano" w:date="2020-05-27T23:07:00Z">
        <w:r w:rsidRPr="00A43D75" w:rsidDel="004D1F85">
          <w:rPr>
            <w:rFonts w:cs="Calibri"/>
            <w:sz w:val="24"/>
            <w:szCs w:val="24"/>
            <w:u w:val="single"/>
          </w:rPr>
          <w:delText>o</w:delText>
        </w:r>
      </w:del>
      <w:r w:rsidRPr="00A43D75">
        <w:rPr>
          <w:rFonts w:cs="Calibri"/>
          <w:sz w:val="24"/>
          <w:szCs w:val="24"/>
          <w:u w:val="single"/>
        </w:rPr>
        <w:t xml:space="preserve"> Trabalho Portuário e Aquaviário</w:t>
      </w:r>
    </w:p>
    <w:p w:rsidR="00274520" w:rsidRPr="00A43D75" w:rsidRDefault="00274520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A43D75">
        <w:rPr>
          <w:rFonts w:ascii="Calibri" w:hAnsi="Calibri" w:cs="Calibri"/>
        </w:rPr>
        <w:t>Seu objetivo principal é definir estratégias coordenadas e integradas de política de atuação institucional, visando a uma atuação uniforme do Ministério Público do Trabalho</w:t>
      </w:r>
      <w:ins w:id="315" w:author="Ariani Caetano" w:date="2020-05-27T23:07:00Z">
        <w:r w:rsidR="004D1F85">
          <w:rPr>
            <w:rFonts w:ascii="Calibri" w:hAnsi="Calibri" w:cs="Calibri"/>
          </w:rPr>
          <w:t xml:space="preserve"> (MPT)</w:t>
        </w:r>
      </w:ins>
      <w:r w:rsidRPr="00A43D75">
        <w:rPr>
          <w:rFonts w:ascii="Calibri" w:hAnsi="Calibri" w:cs="Calibri"/>
        </w:rPr>
        <w:t xml:space="preserve"> para a implementação da legislação trabalhista </w:t>
      </w:r>
      <w:del w:id="316" w:author="Ariani Caetano" w:date="2020-05-27T23:09:00Z">
        <w:r w:rsidRPr="00A43D75" w:rsidDel="004D1F85">
          <w:rPr>
            <w:rFonts w:ascii="Calibri" w:hAnsi="Calibri" w:cs="Calibri"/>
          </w:rPr>
          <w:delText>relativamente a</w:delText>
        </w:r>
      </w:del>
      <w:ins w:id="317" w:author="Ariani Caetano" w:date="2020-05-27T23:09:00Z">
        <w:r w:rsidR="004D1F85">
          <w:rPr>
            <w:rFonts w:ascii="Calibri" w:hAnsi="Calibri" w:cs="Calibri"/>
          </w:rPr>
          <w:t>n</w:t>
        </w:r>
      </w:ins>
      <w:r w:rsidRPr="00A43D75">
        <w:rPr>
          <w:rFonts w:ascii="Calibri" w:hAnsi="Calibri" w:cs="Calibri"/>
        </w:rPr>
        <w:t>o trabalho portuário e aquaviário.</w:t>
      </w:r>
    </w:p>
    <w:p w:rsidR="00274520" w:rsidRPr="00A43D75" w:rsidRDefault="00274520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274520" w:rsidRPr="00A43D75" w:rsidRDefault="00274520" w:rsidP="00C36A42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COORDIGUALDADE</w:t>
      </w:r>
      <w:r w:rsidRPr="00A43D75">
        <w:rPr>
          <w:rFonts w:cs="Calibri"/>
          <w:sz w:val="24"/>
          <w:szCs w:val="24"/>
          <w:u w:val="single"/>
        </w:rPr>
        <w:t xml:space="preserve"> - Coordenadoria Nacional de Promoção </w:t>
      </w:r>
      <w:del w:id="318" w:author="Ariani Caetano" w:date="2020-05-27T23:10:00Z">
        <w:r w:rsidRPr="00A43D75" w:rsidDel="004D1F85">
          <w:rPr>
            <w:rFonts w:cs="Calibri"/>
            <w:sz w:val="24"/>
            <w:szCs w:val="24"/>
            <w:u w:val="single"/>
          </w:rPr>
          <w:delText xml:space="preserve">de </w:delText>
        </w:r>
      </w:del>
      <w:ins w:id="319" w:author="Ariani Caetano" w:date="2020-05-27T23:10:00Z">
        <w:r w:rsidR="004D1F85" w:rsidRPr="00A43D75">
          <w:rPr>
            <w:rFonts w:cs="Calibri"/>
            <w:sz w:val="24"/>
            <w:szCs w:val="24"/>
            <w:u w:val="single"/>
          </w:rPr>
          <w:t>d</w:t>
        </w:r>
        <w:r w:rsidR="004D1F85">
          <w:rPr>
            <w:rFonts w:cs="Calibri"/>
            <w:sz w:val="24"/>
            <w:szCs w:val="24"/>
            <w:u w:val="single"/>
          </w:rPr>
          <w:t>a</w:t>
        </w:r>
        <w:r w:rsidR="004D1F85" w:rsidRPr="00A43D75">
          <w:rPr>
            <w:rFonts w:cs="Calibri"/>
            <w:sz w:val="24"/>
            <w:szCs w:val="24"/>
            <w:u w:val="single"/>
          </w:rPr>
          <w:t xml:space="preserve"> </w:t>
        </w:r>
      </w:ins>
      <w:r w:rsidRPr="00A43D75">
        <w:rPr>
          <w:rFonts w:cs="Calibri"/>
          <w:sz w:val="24"/>
          <w:szCs w:val="24"/>
          <w:u w:val="single"/>
        </w:rPr>
        <w:t>Igualdade de Oportunidades</w:t>
      </w:r>
    </w:p>
    <w:p w:rsidR="00274520" w:rsidRPr="00A43D75" w:rsidRDefault="006D0882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A43D75">
        <w:rPr>
          <w:rFonts w:ascii="Calibri" w:hAnsi="Calibri" w:cs="Calibri"/>
        </w:rPr>
        <w:t>Também criada no MPT</w:t>
      </w:r>
      <w:del w:id="320" w:author="Ariani Caetano" w:date="2020-05-27T23:10:00Z">
        <w:r w:rsidRPr="00A43D75" w:rsidDel="004D1F85">
          <w:rPr>
            <w:rFonts w:ascii="Calibri" w:hAnsi="Calibri" w:cs="Calibri"/>
          </w:rPr>
          <w:delText xml:space="preserve"> e </w:delText>
        </w:r>
      </w:del>
      <w:ins w:id="321" w:author="Ariani Caetano" w:date="2020-05-27T23:10:00Z">
        <w:r w:rsidR="004D1F85">
          <w:rPr>
            <w:rFonts w:ascii="Calibri" w:hAnsi="Calibri" w:cs="Calibri"/>
          </w:rPr>
          <w:t xml:space="preserve">, </w:t>
        </w:r>
      </w:ins>
      <w:del w:id="322" w:author="Ariani Caetano" w:date="2020-05-27T23:10:00Z">
        <w:r w:rsidRPr="00A43D75" w:rsidDel="004D1F85">
          <w:rPr>
            <w:rFonts w:ascii="Calibri" w:hAnsi="Calibri" w:cs="Calibri"/>
          </w:rPr>
          <w:delText>s</w:delText>
        </w:r>
        <w:r w:rsidR="00274520" w:rsidRPr="00A43D75" w:rsidDel="004D1F85">
          <w:rPr>
            <w:rFonts w:ascii="Calibri" w:hAnsi="Calibri" w:cs="Calibri"/>
          </w:rPr>
          <w:delText xml:space="preserve">eus </w:delText>
        </w:r>
      </w:del>
      <w:ins w:id="323" w:author="Ariani Caetano" w:date="2020-05-27T23:10:00Z">
        <w:r w:rsidR="004D1F85" w:rsidRPr="00A43D75">
          <w:rPr>
            <w:rFonts w:ascii="Calibri" w:hAnsi="Calibri" w:cs="Calibri"/>
          </w:rPr>
          <w:t>seu</w:t>
        </w:r>
        <w:r w:rsidR="004D1F85">
          <w:rPr>
            <w:rFonts w:ascii="Calibri" w:hAnsi="Calibri" w:cs="Calibri"/>
          </w:rPr>
          <w:t xml:space="preserve"> </w:t>
        </w:r>
      </w:ins>
      <w:del w:id="324" w:author="Ariani Caetano" w:date="2020-05-27T23:10:00Z">
        <w:r w:rsidR="00274520" w:rsidRPr="00A43D75" w:rsidDel="004D1F85">
          <w:rPr>
            <w:rFonts w:ascii="Calibri" w:hAnsi="Calibri" w:cs="Calibri"/>
          </w:rPr>
          <w:delText xml:space="preserve">objetivos </w:delText>
        </w:r>
      </w:del>
      <w:ins w:id="325" w:author="Ariani Caetano" w:date="2020-05-27T23:10:00Z">
        <w:r w:rsidR="004D1F85" w:rsidRPr="00A43D75">
          <w:rPr>
            <w:rFonts w:ascii="Calibri" w:hAnsi="Calibri" w:cs="Calibri"/>
          </w:rPr>
          <w:t>objetivo</w:t>
        </w:r>
        <w:r w:rsidR="004D1F85">
          <w:rPr>
            <w:rFonts w:ascii="Calibri" w:hAnsi="Calibri" w:cs="Calibri"/>
          </w:rPr>
          <w:t xml:space="preserve"> </w:t>
        </w:r>
      </w:ins>
      <w:del w:id="326" w:author="Ariani Caetano" w:date="2020-05-27T23:10:00Z">
        <w:r w:rsidR="00274520" w:rsidRPr="00A43D75" w:rsidDel="004D1F85">
          <w:rPr>
            <w:rFonts w:ascii="Calibri" w:hAnsi="Calibri" w:cs="Calibri"/>
          </w:rPr>
          <w:delText xml:space="preserve">principais </w:delText>
        </w:r>
      </w:del>
      <w:ins w:id="327" w:author="Ariani Caetano" w:date="2020-05-27T23:10:00Z">
        <w:r w:rsidR="004D1F85" w:rsidRPr="00A43D75">
          <w:rPr>
            <w:rFonts w:ascii="Calibri" w:hAnsi="Calibri" w:cs="Calibri"/>
          </w:rPr>
          <w:t>principa</w:t>
        </w:r>
        <w:r w:rsidR="004D1F85">
          <w:rPr>
            <w:rFonts w:ascii="Calibri" w:hAnsi="Calibri" w:cs="Calibri"/>
          </w:rPr>
          <w:t>l</w:t>
        </w:r>
        <w:r w:rsidR="004D1F85" w:rsidRPr="00A43D75">
          <w:rPr>
            <w:rFonts w:ascii="Calibri" w:hAnsi="Calibri" w:cs="Calibri"/>
          </w:rPr>
          <w:t xml:space="preserve"> </w:t>
        </w:r>
      </w:ins>
      <w:del w:id="328" w:author="Ariani Caetano" w:date="2020-05-27T23:10:00Z">
        <w:r w:rsidR="00274520" w:rsidRPr="00A43D75" w:rsidDel="004D1F85">
          <w:rPr>
            <w:rFonts w:ascii="Calibri" w:hAnsi="Calibri" w:cs="Calibri"/>
          </w:rPr>
          <w:delText>são</w:delText>
        </w:r>
      </w:del>
      <w:ins w:id="329" w:author="Ariani Caetano" w:date="2020-05-27T23:10:00Z">
        <w:r w:rsidR="004D1F85">
          <w:rPr>
            <w:rFonts w:ascii="Calibri" w:hAnsi="Calibri" w:cs="Calibri"/>
          </w:rPr>
          <w:t>é</w:t>
        </w:r>
      </w:ins>
      <w:del w:id="330" w:author="Ariani Caetano" w:date="2020-05-27T23:10:00Z">
        <w:r w:rsidR="00274520" w:rsidRPr="00A43D75" w:rsidDel="004D1F85">
          <w:rPr>
            <w:rFonts w:ascii="Calibri" w:hAnsi="Calibri" w:cs="Calibri"/>
          </w:rPr>
          <w:delText xml:space="preserve">: </w:delText>
        </w:r>
      </w:del>
      <w:ins w:id="331" w:author="Ariani Caetano" w:date="2020-05-27T23:10:00Z">
        <w:r w:rsidR="004D1F85">
          <w:rPr>
            <w:rFonts w:ascii="Calibri" w:hAnsi="Calibri" w:cs="Calibri"/>
          </w:rPr>
          <w:t xml:space="preserve"> </w:t>
        </w:r>
      </w:ins>
      <w:r w:rsidR="00274520" w:rsidRPr="00A43D75">
        <w:rPr>
          <w:rFonts w:ascii="Calibri" w:hAnsi="Calibri" w:cs="Calibri"/>
        </w:rPr>
        <w:t>definir estratégias coordenadas e integradas de política de atuação institucional no combate à exclusão social e à discriminação no trabalho, fomentando a troca de experiências e discussões sobre o tema, bem como a atuação ágil do Ministério Público do Trabalho</w:t>
      </w:r>
      <w:ins w:id="332" w:author="Ariani Caetano" w:date="2020-05-27T23:10:00Z">
        <w:r w:rsidR="004D1F85">
          <w:rPr>
            <w:rFonts w:ascii="Calibri" w:hAnsi="Calibri" w:cs="Calibri"/>
          </w:rPr>
          <w:t xml:space="preserve"> (MPT)</w:t>
        </w:r>
      </w:ins>
      <w:r w:rsidR="00274520" w:rsidRPr="00A43D75">
        <w:rPr>
          <w:rFonts w:ascii="Calibri" w:hAnsi="Calibri" w:cs="Calibri"/>
        </w:rPr>
        <w:t>, integrando seus membros no plano nacional.</w:t>
      </w:r>
    </w:p>
    <w:p w:rsidR="00274520" w:rsidRPr="00A43D75" w:rsidRDefault="00274520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</w:p>
    <w:p w:rsidR="00274520" w:rsidRPr="00A43D75" w:rsidRDefault="00274520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  <w:u w:val="single"/>
        </w:rPr>
      </w:pPr>
      <w:r w:rsidRPr="00A43D75">
        <w:rPr>
          <w:rFonts w:ascii="Calibri" w:hAnsi="Calibri" w:cs="Calibri"/>
          <w:b/>
          <w:u w:val="single"/>
        </w:rPr>
        <w:t>COORDINF</w:t>
      </w:r>
      <w:ins w:id="333" w:author="Ariani Caetano" w:date="2020-05-27T23:11:00Z">
        <w:r w:rsidR="004D1F85">
          <w:rPr>
            <w:rFonts w:ascii="Calibri" w:hAnsi="Calibri" w:cs="Calibri"/>
            <w:b/>
            <w:u w:val="single"/>
          </w:rPr>
          <w:t>Â</w:t>
        </w:r>
      </w:ins>
      <w:del w:id="334" w:author="Ariani Caetano" w:date="2020-05-27T23:11:00Z">
        <w:r w:rsidRPr="00A43D75" w:rsidDel="004D1F85">
          <w:rPr>
            <w:rFonts w:ascii="Calibri" w:hAnsi="Calibri" w:cs="Calibri"/>
            <w:b/>
            <w:u w:val="single"/>
          </w:rPr>
          <w:delText>A</w:delText>
        </w:r>
      </w:del>
      <w:r w:rsidRPr="00A43D75">
        <w:rPr>
          <w:rFonts w:ascii="Calibri" w:hAnsi="Calibri" w:cs="Calibri"/>
          <w:b/>
          <w:u w:val="single"/>
        </w:rPr>
        <w:t>NCIA</w:t>
      </w:r>
      <w:r w:rsidRPr="00A43D75">
        <w:rPr>
          <w:rFonts w:ascii="Calibri" w:hAnsi="Calibri" w:cs="Calibri"/>
          <w:u w:val="single"/>
        </w:rPr>
        <w:t xml:space="preserve"> - </w:t>
      </w:r>
      <w:del w:id="335" w:author="Ariani Caetano" w:date="2020-05-27T23:11:00Z">
        <w:r w:rsidRPr="00A43D75" w:rsidDel="004D1F85">
          <w:rPr>
            <w:rFonts w:ascii="Calibri" w:hAnsi="Calibri" w:cs="Calibri"/>
            <w:u w:val="single"/>
          </w:rPr>
          <w:delText xml:space="preserve">A </w:delText>
        </w:r>
      </w:del>
      <w:r w:rsidRPr="00A43D75">
        <w:rPr>
          <w:rFonts w:ascii="Calibri" w:hAnsi="Calibri" w:cs="Calibri"/>
          <w:u w:val="single"/>
        </w:rPr>
        <w:t xml:space="preserve">Coordenadoria Nacional de Combate à Exploração do Trabalho da Criança e do Adolescente </w:t>
      </w:r>
    </w:p>
    <w:p w:rsidR="00274520" w:rsidRPr="00A43D75" w:rsidRDefault="006D0882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A43D75">
        <w:rPr>
          <w:rFonts w:ascii="Calibri" w:hAnsi="Calibri" w:cs="Calibri"/>
        </w:rPr>
        <w:t xml:space="preserve">Outra </w:t>
      </w:r>
      <w:del w:id="336" w:author="Ariani Caetano" w:date="2020-05-27T23:11:00Z">
        <w:r w:rsidRPr="00A43D75" w:rsidDel="004D1F85">
          <w:rPr>
            <w:rFonts w:ascii="Calibri" w:hAnsi="Calibri" w:cs="Calibri"/>
          </w:rPr>
          <w:delText xml:space="preserve">Coordenadoria </w:delText>
        </w:r>
      </w:del>
      <w:ins w:id="337" w:author="Ariani Caetano" w:date="2020-05-27T23:11:00Z">
        <w:r w:rsidR="004D1F85">
          <w:rPr>
            <w:rFonts w:ascii="Calibri" w:hAnsi="Calibri" w:cs="Calibri"/>
          </w:rPr>
          <w:t>c</w:t>
        </w:r>
        <w:r w:rsidR="004D1F85" w:rsidRPr="00A43D75">
          <w:rPr>
            <w:rFonts w:ascii="Calibri" w:hAnsi="Calibri" w:cs="Calibri"/>
          </w:rPr>
          <w:t xml:space="preserve">oordenadoria </w:t>
        </w:r>
      </w:ins>
      <w:r w:rsidRPr="00A43D75">
        <w:rPr>
          <w:rFonts w:ascii="Calibri" w:hAnsi="Calibri" w:cs="Calibri"/>
        </w:rPr>
        <w:t>do MPT</w:t>
      </w:r>
      <w:ins w:id="338" w:author="Ariani Caetano" w:date="2020-05-27T23:11:00Z">
        <w:r w:rsidR="004D1F85">
          <w:rPr>
            <w:rFonts w:ascii="Calibri" w:hAnsi="Calibri" w:cs="Calibri"/>
          </w:rPr>
          <w:t>,</w:t>
        </w:r>
      </w:ins>
      <w:r w:rsidRPr="00A43D75">
        <w:rPr>
          <w:rFonts w:ascii="Calibri" w:hAnsi="Calibri" w:cs="Calibri"/>
        </w:rPr>
        <w:t xml:space="preserve"> e s</w:t>
      </w:r>
      <w:r w:rsidR="00274520" w:rsidRPr="00A43D75">
        <w:rPr>
          <w:rFonts w:ascii="Calibri" w:hAnsi="Calibri" w:cs="Calibri"/>
        </w:rPr>
        <w:t>eus objetivos principais são</w:t>
      </w:r>
      <w:del w:id="339" w:author="Ariani Caetano" w:date="2020-05-27T23:11:00Z">
        <w:r w:rsidR="00274520" w:rsidRPr="00A43D75" w:rsidDel="004D1F85">
          <w:rPr>
            <w:rFonts w:ascii="Calibri" w:hAnsi="Calibri" w:cs="Calibri"/>
          </w:rPr>
          <w:delText xml:space="preserve">: </w:delText>
        </w:r>
      </w:del>
      <w:ins w:id="340" w:author="Ariani Caetano" w:date="2020-05-27T23:11:00Z">
        <w:r w:rsidR="004D1F85">
          <w:rPr>
            <w:rFonts w:ascii="Calibri" w:hAnsi="Calibri" w:cs="Calibri"/>
          </w:rPr>
          <w:t xml:space="preserve"> </w:t>
        </w:r>
      </w:ins>
      <w:r w:rsidR="00274520" w:rsidRPr="00A43D75">
        <w:rPr>
          <w:rFonts w:ascii="Calibri" w:hAnsi="Calibri" w:cs="Calibri"/>
        </w:rPr>
        <w:t xml:space="preserve">promover, supervisionar e coordenar ações contra as variadas formas de exploração do trabalho de crianças e adolescentes, dando tratamento uniforme ao </w:t>
      </w:r>
      <w:del w:id="341" w:author="Ariani Caetano" w:date="2020-05-27T23:11:00Z">
        <w:r w:rsidR="00274520" w:rsidRPr="00A43D75" w:rsidDel="002E194B">
          <w:rPr>
            <w:rFonts w:ascii="Calibri" w:hAnsi="Calibri" w:cs="Calibri"/>
          </w:rPr>
          <w:delText xml:space="preserve">referido </w:delText>
        </w:r>
      </w:del>
      <w:r w:rsidR="00274520" w:rsidRPr="00A43D75">
        <w:rPr>
          <w:rFonts w:ascii="Calibri" w:hAnsi="Calibri" w:cs="Calibri"/>
        </w:rPr>
        <w:t>tema</w:t>
      </w:r>
      <w:r w:rsidRPr="00A43D75">
        <w:rPr>
          <w:rFonts w:ascii="Calibri" w:hAnsi="Calibri" w:cs="Calibri"/>
        </w:rPr>
        <w:t>.</w:t>
      </w:r>
      <w:r w:rsidR="00274520" w:rsidRPr="00A43D75">
        <w:rPr>
          <w:rFonts w:ascii="Calibri" w:hAnsi="Calibri" w:cs="Calibri"/>
        </w:rPr>
        <w:t> </w:t>
      </w:r>
    </w:p>
    <w:p w:rsidR="00793DC6" w:rsidRPr="00A43D75" w:rsidRDefault="00793DC6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COVID-19</w:t>
      </w:r>
      <w:r w:rsidRPr="00A43D75">
        <w:rPr>
          <w:rFonts w:cs="Calibri"/>
          <w:sz w:val="24"/>
          <w:szCs w:val="24"/>
          <w:u w:val="single"/>
        </w:rPr>
        <w:t xml:space="preserve"> - </w:t>
      </w:r>
      <w:r w:rsidR="00281C7A" w:rsidRPr="00A43D75">
        <w:rPr>
          <w:rFonts w:cs="Calibri"/>
          <w:sz w:val="24"/>
          <w:szCs w:val="24"/>
          <w:u w:val="single"/>
          <w:shd w:val="clear" w:color="auto" w:fill="FFFFFF"/>
        </w:rPr>
        <w:t xml:space="preserve">do inglês </w:t>
      </w:r>
      <w:r w:rsidR="00281C7A" w:rsidRPr="00A43D75">
        <w:rPr>
          <w:rFonts w:cs="Calibri"/>
          <w:i/>
          <w:iCs/>
          <w:sz w:val="24"/>
          <w:szCs w:val="24"/>
          <w:u w:val="single"/>
          <w:shd w:val="clear" w:color="auto" w:fill="FFFFFF"/>
        </w:rPr>
        <w:t>Coronavirus Disease 2019</w:t>
      </w:r>
    </w:p>
    <w:p w:rsidR="00D615C8" w:rsidRPr="00A43D75" w:rsidDel="00266575" w:rsidRDefault="00D615C8" w:rsidP="00A43D75">
      <w:pPr>
        <w:suppressAutoHyphens/>
        <w:spacing w:after="0" w:line="360" w:lineRule="auto"/>
        <w:jc w:val="both"/>
        <w:rPr>
          <w:del w:id="342" w:author="Ariani Caetano" w:date="2020-05-27T23:13:00Z"/>
          <w:rFonts w:cs="Calibri"/>
          <w:sz w:val="24"/>
          <w:szCs w:val="24"/>
          <w:shd w:val="clear" w:color="auto" w:fill="FFFFFF"/>
        </w:rPr>
      </w:pPr>
      <w:r w:rsidRPr="00A43D75">
        <w:rPr>
          <w:rFonts w:cs="Calibri"/>
          <w:sz w:val="24"/>
          <w:szCs w:val="24"/>
          <w:shd w:val="clear" w:color="auto" w:fill="FFFFFF"/>
        </w:rPr>
        <w:t xml:space="preserve">Denominação da doença causada pelo novo coronavírus (SARS-CoV-2), </w:t>
      </w:r>
      <w:r w:rsidR="00A97888" w:rsidRPr="00A43D75">
        <w:rPr>
          <w:rFonts w:cs="Calibri"/>
          <w:sz w:val="24"/>
          <w:szCs w:val="24"/>
          <w:shd w:val="clear" w:color="auto" w:fill="FFFFFF"/>
        </w:rPr>
        <w:t>responsável pela atual pandemia</w:t>
      </w:r>
      <w:del w:id="343" w:author="Ariani Caetano" w:date="2020-05-27T23:12:00Z">
        <w:r w:rsidR="00A97888" w:rsidRPr="00A43D75" w:rsidDel="00774783">
          <w:rPr>
            <w:rFonts w:cs="Calibri"/>
            <w:sz w:val="24"/>
            <w:szCs w:val="24"/>
            <w:shd w:val="clear" w:color="auto" w:fill="FFFFFF"/>
          </w:rPr>
          <w:delText>.</w:delText>
        </w:r>
        <w:r w:rsidR="00A97888" w:rsidDel="00774783">
          <w:rPr>
            <w:rFonts w:cs="Calibri"/>
            <w:sz w:val="24"/>
            <w:szCs w:val="24"/>
            <w:shd w:val="clear" w:color="auto" w:fill="FFFFFF"/>
          </w:rPr>
          <w:delText>U</w:delText>
        </w:r>
        <w:r w:rsidRPr="00A43D75" w:rsidDel="00774783">
          <w:rPr>
            <w:rFonts w:cs="Calibri"/>
            <w:sz w:val="24"/>
            <w:szCs w:val="24"/>
            <w:shd w:val="clear" w:color="auto" w:fill="FFFFFF"/>
          </w:rPr>
          <w:delText xml:space="preserve">m tipo de vírus </w:delText>
        </w:r>
      </w:del>
      <w:ins w:id="344" w:author="Ariani Caetano" w:date="2020-05-27T23:12:00Z">
        <w:r w:rsidR="00774783">
          <w:rPr>
            <w:rFonts w:cs="Calibri"/>
            <w:sz w:val="24"/>
            <w:szCs w:val="24"/>
            <w:shd w:val="clear" w:color="auto" w:fill="FFFFFF"/>
          </w:rPr>
          <w:t xml:space="preserve"> </w:t>
        </w:r>
        <w:r w:rsidR="00266575">
          <w:rPr>
            <w:rFonts w:cs="Calibri"/>
            <w:sz w:val="24"/>
            <w:szCs w:val="24"/>
            <w:shd w:val="clear" w:color="auto" w:fill="FFFFFF"/>
          </w:rPr>
          <w:t xml:space="preserve">e </w:t>
        </w:r>
      </w:ins>
      <w:r w:rsidRPr="00A43D75">
        <w:rPr>
          <w:rFonts w:cs="Calibri"/>
          <w:sz w:val="24"/>
          <w:szCs w:val="24"/>
          <w:shd w:val="clear" w:color="auto" w:fill="FFFFFF"/>
        </w:rPr>
        <w:t xml:space="preserve">que foi descoberto em dezembro de 2019, após casos registrados na China. Os sintomas mais comuns da </w:t>
      </w:r>
      <w:del w:id="345" w:author="Ariani Caetano" w:date="2020-05-27T23:12:00Z">
        <w:r w:rsidRPr="00A43D75" w:rsidDel="00266575">
          <w:rPr>
            <w:rFonts w:cs="Calibri"/>
            <w:sz w:val="24"/>
            <w:szCs w:val="24"/>
            <w:shd w:val="clear" w:color="auto" w:fill="FFFFFF"/>
          </w:rPr>
          <w:delText>COVID</w:delText>
        </w:r>
      </w:del>
      <w:ins w:id="346" w:author="Ariani Caetano" w:date="2020-05-27T23:12:00Z">
        <w:r w:rsidR="00266575" w:rsidRPr="00A43D75">
          <w:rPr>
            <w:rFonts w:cs="Calibri"/>
            <w:sz w:val="24"/>
            <w:szCs w:val="24"/>
            <w:shd w:val="clear" w:color="auto" w:fill="FFFFFF"/>
          </w:rPr>
          <w:t>C</w:t>
        </w:r>
        <w:r w:rsidR="00266575">
          <w:rPr>
            <w:rFonts w:cs="Calibri"/>
            <w:sz w:val="24"/>
            <w:szCs w:val="24"/>
            <w:shd w:val="clear" w:color="auto" w:fill="FFFFFF"/>
          </w:rPr>
          <w:t>ovid</w:t>
        </w:r>
      </w:ins>
      <w:r w:rsidRPr="00A43D75">
        <w:rPr>
          <w:rFonts w:cs="Calibri"/>
          <w:sz w:val="24"/>
          <w:szCs w:val="24"/>
          <w:shd w:val="clear" w:color="auto" w:fill="FFFFFF"/>
        </w:rPr>
        <w:t xml:space="preserve">-19 são </w:t>
      </w:r>
      <w:hyperlink r:id="rId6" w:tooltip="Febre" w:history="1">
        <w:r w:rsidRPr="00A43D75">
          <w:rPr>
            <w:rStyle w:val="Hyperlink"/>
            <w:rFonts w:cs="Calibri"/>
            <w:color w:val="auto"/>
            <w:sz w:val="24"/>
            <w:szCs w:val="24"/>
            <w:u w:val="none"/>
            <w:shd w:val="clear" w:color="auto" w:fill="FFFFFF"/>
          </w:rPr>
          <w:t>febre</w:t>
        </w:r>
      </w:hyperlink>
      <w:r w:rsidRPr="00A43D75">
        <w:rPr>
          <w:rFonts w:cs="Calibri"/>
          <w:sz w:val="24"/>
          <w:szCs w:val="24"/>
          <w:shd w:val="clear" w:color="auto" w:fill="FFFFFF"/>
        </w:rPr>
        <w:t xml:space="preserve">, </w:t>
      </w:r>
      <w:hyperlink r:id="rId7" w:tooltip="Tosse" w:history="1">
        <w:r w:rsidRPr="00A43D75">
          <w:rPr>
            <w:rStyle w:val="Hyperlink"/>
            <w:rFonts w:cs="Calibri"/>
            <w:color w:val="auto"/>
            <w:sz w:val="24"/>
            <w:szCs w:val="24"/>
            <w:u w:val="none"/>
            <w:shd w:val="clear" w:color="auto" w:fill="FFFFFF"/>
          </w:rPr>
          <w:t>tosse</w:t>
        </w:r>
      </w:hyperlink>
      <w:del w:id="347" w:author="Ariani Caetano" w:date="2020-05-27T23:12:00Z">
        <w:r w:rsidRPr="00A43D75" w:rsidDel="00266575">
          <w:rPr>
            <w:rFonts w:cs="Calibri"/>
            <w:sz w:val="24"/>
            <w:szCs w:val="24"/>
            <w:shd w:val="clear" w:color="auto" w:fill="FFFFFF"/>
          </w:rPr>
          <w:delText xml:space="preserve"> e </w:delText>
        </w:r>
      </w:del>
      <w:ins w:id="348" w:author="Ariani Caetano" w:date="2020-05-27T23:12:00Z">
        <w:r w:rsidR="00266575">
          <w:rPr>
            <w:rFonts w:cs="Calibri"/>
            <w:sz w:val="24"/>
            <w:szCs w:val="24"/>
            <w:shd w:val="clear" w:color="auto" w:fill="FFFFFF"/>
          </w:rPr>
          <w:t>,</w:t>
        </w:r>
      </w:ins>
      <w:ins w:id="349" w:author="Ariani Caetano" w:date="2020-05-27T23:13:00Z">
        <w:r w:rsidR="00266575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Pr="00A43D75">
        <w:rPr>
          <w:rFonts w:cs="Calibri"/>
          <w:sz w:val="24"/>
          <w:szCs w:val="24"/>
        </w:rPr>
        <w:fldChar w:fldCharType="begin"/>
      </w:r>
      <w:r w:rsidRPr="00A43D75">
        <w:rPr>
          <w:rFonts w:cs="Calibri"/>
          <w:sz w:val="24"/>
          <w:szCs w:val="24"/>
        </w:rPr>
        <w:instrText xml:space="preserve"> HYPERLINK "https://pt.wikipedia.org/wiki/Falta_de_ar" \o "Falta de ar" </w:instrText>
      </w:r>
      <w:r w:rsidRPr="00A43D75">
        <w:rPr>
          <w:rFonts w:cs="Calibri"/>
          <w:sz w:val="24"/>
          <w:szCs w:val="24"/>
        </w:rPr>
        <w:fldChar w:fldCharType="separate"/>
      </w:r>
      <w:r w:rsidRPr="00A43D75">
        <w:rPr>
          <w:rStyle w:val="Hyperlink"/>
          <w:rFonts w:cs="Calibri"/>
          <w:color w:val="auto"/>
          <w:sz w:val="24"/>
          <w:szCs w:val="24"/>
          <w:u w:val="none"/>
          <w:shd w:val="clear" w:color="auto" w:fill="FFFFFF"/>
        </w:rPr>
        <w:t xml:space="preserve">dificuldade </w:t>
      </w:r>
      <w:del w:id="350" w:author="Ariani Caetano" w:date="2020-05-27T23:13:00Z">
        <w:r w:rsidRPr="00A43D75" w:rsidDel="00266575">
          <w:rPr>
            <w:rStyle w:val="Hyperlink"/>
            <w:rFonts w:cs="Calibri"/>
            <w:color w:val="auto"/>
            <w:sz w:val="24"/>
            <w:szCs w:val="24"/>
            <w:u w:val="none"/>
            <w:shd w:val="clear" w:color="auto" w:fill="FFFFFF"/>
          </w:rPr>
          <w:delText xml:space="preserve">em </w:delText>
        </w:r>
      </w:del>
      <w:ins w:id="351" w:author="Ariani Caetano" w:date="2020-05-27T23:13:00Z">
        <w:r w:rsidR="00266575">
          <w:rPr>
            <w:rStyle w:val="Hyperlink"/>
            <w:rFonts w:cs="Calibri"/>
            <w:color w:val="auto"/>
            <w:sz w:val="24"/>
            <w:szCs w:val="24"/>
            <w:u w:val="none"/>
            <w:shd w:val="clear" w:color="auto" w:fill="FFFFFF"/>
          </w:rPr>
          <w:t>de</w:t>
        </w:r>
        <w:r w:rsidR="00266575" w:rsidRPr="00A43D75">
          <w:rPr>
            <w:rStyle w:val="Hyperlink"/>
            <w:rFonts w:cs="Calibri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</w:ins>
      <w:r w:rsidRPr="00A43D75">
        <w:rPr>
          <w:rStyle w:val="Hyperlink"/>
          <w:rFonts w:cs="Calibri"/>
          <w:color w:val="auto"/>
          <w:sz w:val="24"/>
          <w:szCs w:val="24"/>
          <w:u w:val="none"/>
          <w:shd w:val="clear" w:color="auto" w:fill="FFFFFF"/>
        </w:rPr>
        <w:t>respirar</w:t>
      </w:r>
      <w:r w:rsidRPr="00A43D75">
        <w:rPr>
          <w:rStyle w:val="Hyperlink"/>
          <w:rFonts w:cs="Calibri"/>
          <w:color w:val="auto"/>
          <w:sz w:val="24"/>
          <w:szCs w:val="24"/>
          <w:u w:val="none"/>
          <w:shd w:val="clear" w:color="auto" w:fill="FFFFFF"/>
        </w:rPr>
        <w:fldChar w:fldCharType="end"/>
      </w:r>
      <w:del w:id="352" w:author="Ariani Caetano" w:date="2020-05-27T23:13:00Z">
        <w:r w:rsidR="00A97888" w:rsidRPr="00A43D75" w:rsidDel="00266575">
          <w:rPr>
            <w:rStyle w:val="Hyperlink"/>
            <w:rFonts w:cs="Calibri"/>
            <w:color w:val="auto"/>
            <w:sz w:val="24"/>
            <w:szCs w:val="24"/>
            <w:u w:val="none"/>
            <w:shd w:val="clear" w:color="auto" w:fill="FFFFFF"/>
          </w:rPr>
          <w:delText xml:space="preserve"> </w:delText>
        </w:r>
        <w:r w:rsidRPr="00A43D75" w:rsidDel="00266575">
          <w:rPr>
            <w:rStyle w:val="Hyperlink"/>
            <w:rFonts w:cs="Calibri"/>
            <w:color w:val="auto"/>
            <w:sz w:val="24"/>
            <w:szCs w:val="24"/>
            <w:u w:val="none"/>
            <w:shd w:val="clear" w:color="auto" w:fill="FFFFFF"/>
          </w:rPr>
          <w:delText xml:space="preserve"> </w:delText>
        </w:r>
      </w:del>
      <w:ins w:id="353" w:author="Ariani Caetano" w:date="2020-05-27T23:13:00Z">
        <w:r w:rsidR="00266575">
          <w:rPr>
            <w:rStyle w:val="Hyperlink"/>
            <w:rFonts w:cs="Calibri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</w:ins>
      <w:r w:rsidRPr="00A43D75">
        <w:rPr>
          <w:rStyle w:val="Hyperlink"/>
          <w:rFonts w:cs="Calibri"/>
          <w:color w:val="auto"/>
          <w:sz w:val="24"/>
          <w:szCs w:val="24"/>
          <w:u w:val="none"/>
          <w:shd w:val="clear" w:color="auto" w:fill="FFFFFF"/>
        </w:rPr>
        <w:t>e</w:t>
      </w:r>
      <w:r w:rsidR="00A97888">
        <w:rPr>
          <w:rStyle w:val="Hyperlink"/>
          <w:rFonts w:cs="Calibri"/>
          <w:color w:val="auto"/>
          <w:sz w:val="24"/>
          <w:szCs w:val="24"/>
          <w:u w:val="none"/>
          <w:shd w:val="clear" w:color="auto" w:fill="FFFFFF"/>
        </w:rPr>
        <w:t>,</w:t>
      </w:r>
      <w:r w:rsidRPr="00A43D75">
        <w:rPr>
          <w:rStyle w:val="Hyperlink"/>
          <w:rFonts w:cs="Calibri"/>
          <w:color w:val="auto"/>
          <w:sz w:val="24"/>
          <w:szCs w:val="24"/>
          <w:u w:val="none"/>
          <w:shd w:val="clear" w:color="auto" w:fill="FFFFFF"/>
        </w:rPr>
        <w:t xml:space="preserve"> na maioria</w:t>
      </w:r>
      <w:r w:rsidR="00A97888">
        <w:rPr>
          <w:rStyle w:val="Hyperlink"/>
          <w:rFonts w:cs="Calibri"/>
          <w:color w:val="auto"/>
          <w:sz w:val="24"/>
          <w:szCs w:val="24"/>
          <w:u w:val="none"/>
          <w:shd w:val="clear" w:color="auto" w:fill="FFFFFF"/>
        </w:rPr>
        <w:t xml:space="preserve"> das vezes,</w:t>
      </w:r>
      <w:r w:rsidRPr="00A43D75">
        <w:rPr>
          <w:rStyle w:val="Hyperlink"/>
          <w:rFonts w:cs="Calibri"/>
          <w:color w:val="auto"/>
          <w:sz w:val="24"/>
          <w:szCs w:val="24"/>
          <w:u w:val="none"/>
          <w:shd w:val="clear" w:color="auto" w:fill="FFFFFF"/>
        </w:rPr>
        <w:t xml:space="preserve"> sintomas leves que não requerem hospitalização.</w:t>
      </w:r>
      <w:ins w:id="354" w:author="Ariani Caetano" w:date="2020-05-27T23:13:00Z">
        <w:r w:rsidR="00266575">
          <w:rPr>
            <w:rStyle w:val="Hyperlink"/>
            <w:rFonts w:cs="Calibri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</w:ins>
    </w:p>
    <w:p w:rsidR="00D615C8" w:rsidRPr="00A43D75" w:rsidDel="00266575" w:rsidRDefault="00D615C8" w:rsidP="00A43D75">
      <w:pPr>
        <w:suppressAutoHyphens/>
        <w:spacing w:after="0" w:line="360" w:lineRule="auto"/>
        <w:jc w:val="both"/>
        <w:rPr>
          <w:del w:id="355" w:author="Ariani Caetano" w:date="2020-05-27T23:14:00Z"/>
          <w:rFonts w:cs="Calibri"/>
          <w:sz w:val="24"/>
          <w:szCs w:val="24"/>
        </w:rPr>
      </w:pPr>
      <w:r w:rsidRPr="00A43D75">
        <w:rPr>
          <w:rFonts w:cs="Calibri"/>
          <w:sz w:val="24"/>
          <w:szCs w:val="24"/>
          <w:shd w:val="clear" w:color="auto" w:fill="FFFFFF"/>
        </w:rPr>
        <w:t>O</w:t>
      </w:r>
      <w:del w:id="356" w:author="Ariani Caetano" w:date="2020-05-27T23:13:00Z">
        <w:r w:rsidRPr="00A43D75" w:rsidDel="00266575">
          <w:rPr>
            <w:rFonts w:cs="Calibri"/>
            <w:sz w:val="24"/>
            <w:szCs w:val="24"/>
            <w:shd w:val="clear" w:color="auto" w:fill="FFFFFF"/>
          </w:rPr>
          <w:delText xml:space="preserve">  </w:delText>
        </w:r>
      </w:del>
      <w:ins w:id="357" w:author="Ariani Caetano" w:date="2020-05-27T23:13:00Z">
        <w:r w:rsidR="00266575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Pr="00A43D75">
        <w:rPr>
          <w:rFonts w:cs="Calibri"/>
          <w:sz w:val="24"/>
          <w:szCs w:val="24"/>
          <w:shd w:val="clear" w:color="auto" w:fill="FFFFFF"/>
        </w:rPr>
        <w:t>coronavírus</w:t>
      </w:r>
      <w:del w:id="358" w:author="Ariani Caetano" w:date="2020-05-27T23:13:00Z">
        <w:r w:rsidRPr="00A43D75" w:rsidDel="00266575">
          <w:rPr>
            <w:rFonts w:cs="Calibri"/>
            <w:sz w:val="24"/>
            <w:szCs w:val="24"/>
            <w:shd w:val="clear" w:color="auto" w:fill="FFFFFF"/>
          </w:rPr>
          <w:delText xml:space="preserve"> (SARS-CoV-2)  </w:delText>
        </w:r>
      </w:del>
      <w:ins w:id="359" w:author="Ariani Caetano" w:date="2020-05-27T23:13:00Z">
        <w:r w:rsidR="00266575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Pr="00A43D75">
        <w:rPr>
          <w:rFonts w:cs="Calibri"/>
          <w:sz w:val="24"/>
          <w:szCs w:val="24"/>
          <w:shd w:val="clear" w:color="auto" w:fill="FFFFFF"/>
        </w:rPr>
        <w:t>pertence a uma família de vírus que causam infecções respiratórias.</w:t>
      </w:r>
      <w:del w:id="360" w:author="Ariani Caetano" w:date="2020-05-27T23:14:00Z">
        <w:r w:rsidRPr="00A43D75" w:rsidDel="00266575">
          <w:rPr>
            <w:rFonts w:cs="Calibri"/>
            <w:sz w:val="24"/>
            <w:szCs w:val="24"/>
            <w:shd w:val="clear" w:color="auto" w:fill="FFFFFF"/>
            <w:vertAlign w:val="superscript"/>
          </w:rPr>
          <w:delText xml:space="preserve"> </w:delText>
        </w:r>
      </w:del>
      <w:del w:id="361" w:author="Ariani Caetano" w:date="2020-05-27T23:13:00Z">
        <w:r w:rsidRPr="00D615C8" w:rsidDel="00266575">
          <w:rPr>
            <w:rFonts w:cs="Calibri"/>
            <w:sz w:val="24"/>
            <w:szCs w:val="24"/>
          </w:rPr>
          <w:delText xml:space="preserve"> </w:delText>
        </w:r>
        <w:r w:rsidRPr="00A43D75" w:rsidDel="00266575">
          <w:rPr>
            <w:rFonts w:cs="Calibri"/>
            <w:sz w:val="24"/>
            <w:szCs w:val="24"/>
            <w:shd w:val="clear" w:color="auto" w:fill="FFFFFF"/>
          </w:rPr>
          <w:delText>A</w:delText>
        </w:r>
      </w:del>
      <w:ins w:id="362" w:author="Ariani Caetano" w:date="2020-05-27T23:14:00Z">
        <w:r w:rsidR="00266575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ins w:id="363" w:author="Ariani Caetano" w:date="2020-05-27T23:13:00Z">
        <w:r w:rsidR="00266575">
          <w:rPr>
            <w:rFonts w:cs="Calibri"/>
            <w:sz w:val="24"/>
            <w:szCs w:val="24"/>
            <w:shd w:val="clear" w:color="auto" w:fill="FFFFFF"/>
          </w:rPr>
          <w:t>Sua</w:t>
        </w:r>
      </w:ins>
      <w:r w:rsidRPr="00A43D75">
        <w:rPr>
          <w:rFonts w:cs="Calibri"/>
          <w:sz w:val="24"/>
          <w:szCs w:val="24"/>
          <w:shd w:val="clear" w:color="auto" w:fill="FFFFFF"/>
        </w:rPr>
        <w:t>s formas de transmissão</w:t>
      </w:r>
      <w:del w:id="364" w:author="Ariani Caetano" w:date="2020-05-27T23:13:00Z">
        <w:r w:rsidRPr="00A43D75" w:rsidDel="00266575">
          <w:rPr>
            <w:rFonts w:cs="Calibri"/>
            <w:sz w:val="24"/>
            <w:szCs w:val="24"/>
            <w:shd w:val="clear" w:color="auto" w:fill="FFFFFF"/>
          </w:rPr>
          <w:delText xml:space="preserve"> do novo coronavírus </w:delText>
        </w:r>
      </w:del>
      <w:ins w:id="365" w:author="Ariani Caetano" w:date="2020-05-27T23:13:00Z">
        <w:r w:rsidR="00266575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Pr="00A43D75">
        <w:rPr>
          <w:rFonts w:cs="Calibri"/>
          <w:sz w:val="24"/>
          <w:szCs w:val="24"/>
          <w:shd w:val="clear" w:color="auto" w:fill="FFFFFF"/>
        </w:rPr>
        <w:t xml:space="preserve">ainda estão em processo de investigação, mas já se sabe que </w:t>
      </w:r>
      <w:del w:id="366" w:author="Ariani Caetano" w:date="2020-05-27T23:14:00Z">
        <w:r w:rsidRPr="00A43D75" w:rsidDel="00266575">
          <w:rPr>
            <w:rFonts w:cs="Calibri"/>
            <w:sz w:val="24"/>
            <w:szCs w:val="24"/>
            <w:shd w:val="clear" w:color="auto" w:fill="FFFFFF"/>
          </w:rPr>
          <w:delText>acontece de pessoa para pessoa. Q</w:delText>
        </w:r>
      </w:del>
      <w:ins w:id="367" w:author="Ariani Caetano" w:date="2020-05-27T23:14:00Z">
        <w:r w:rsidR="00266575">
          <w:rPr>
            <w:rFonts w:cs="Calibri"/>
            <w:sz w:val="24"/>
            <w:szCs w:val="24"/>
            <w:shd w:val="clear" w:color="auto" w:fill="FFFFFF"/>
          </w:rPr>
          <w:t>q</w:t>
        </w:r>
      </w:ins>
      <w:r w:rsidRPr="00A43D75">
        <w:rPr>
          <w:rFonts w:cs="Calibri"/>
          <w:sz w:val="24"/>
          <w:szCs w:val="24"/>
          <w:shd w:val="clear" w:color="auto" w:fill="FFFFFF"/>
        </w:rPr>
        <w:t xml:space="preserve">ualquer pessoa que tenha contato próximo (cerca de </w:t>
      </w:r>
      <w:del w:id="368" w:author="Ariani Caetano" w:date="2020-05-27T23:14:00Z">
        <w:r w:rsidRPr="00A43D75" w:rsidDel="00266575">
          <w:rPr>
            <w:rFonts w:cs="Calibri"/>
            <w:sz w:val="24"/>
            <w:szCs w:val="24"/>
            <w:shd w:val="clear" w:color="auto" w:fill="FFFFFF"/>
          </w:rPr>
          <w:delText xml:space="preserve">1 </w:delText>
        </w:r>
      </w:del>
      <w:ins w:id="369" w:author="Ariani Caetano" w:date="2020-05-27T23:14:00Z">
        <w:r w:rsidR="00266575">
          <w:rPr>
            <w:rFonts w:cs="Calibri"/>
            <w:sz w:val="24"/>
            <w:szCs w:val="24"/>
            <w:shd w:val="clear" w:color="auto" w:fill="FFFFFF"/>
          </w:rPr>
          <w:t>um</w:t>
        </w:r>
        <w:r w:rsidR="00266575" w:rsidRPr="00A43D75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Pr="00A43D75">
        <w:rPr>
          <w:rFonts w:cs="Calibri"/>
          <w:sz w:val="24"/>
          <w:szCs w:val="24"/>
          <w:shd w:val="clear" w:color="auto" w:fill="FFFFFF"/>
        </w:rPr>
        <w:t xml:space="preserve">metro) com alguém com sintomas respiratórios causados por </w:t>
      </w:r>
      <w:del w:id="370" w:author="Ariani Caetano" w:date="2020-05-27T23:14:00Z">
        <w:r w:rsidRPr="00A43D75" w:rsidDel="00266575">
          <w:rPr>
            <w:rFonts w:cs="Calibri"/>
            <w:sz w:val="24"/>
            <w:szCs w:val="24"/>
            <w:shd w:val="clear" w:color="auto" w:fill="FFFFFF"/>
          </w:rPr>
          <w:delText xml:space="preserve">este </w:delText>
        </w:r>
      </w:del>
      <w:ins w:id="371" w:author="Ariani Caetano" w:date="2020-05-27T23:14:00Z">
        <w:r w:rsidR="00266575" w:rsidRPr="00A43D75">
          <w:rPr>
            <w:rFonts w:cs="Calibri"/>
            <w:sz w:val="24"/>
            <w:szCs w:val="24"/>
            <w:shd w:val="clear" w:color="auto" w:fill="FFFFFF"/>
          </w:rPr>
          <w:t>es</w:t>
        </w:r>
        <w:r w:rsidR="00266575">
          <w:rPr>
            <w:rFonts w:cs="Calibri"/>
            <w:sz w:val="24"/>
            <w:szCs w:val="24"/>
            <w:shd w:val="clear" w:color="auto" w:fill="FFFFFF"/>
          </w:rPr>
          <w:t>s</w:t>
        </w:r>
        <w:r w:rsidR="00266575" w:rsidRPr="00A43D75">
          <w:rPr>
            <w:rFonts w:cs="Calibri"/>
            <w:sz w:val="24"/>
            <w:szCs w:val="24"/>
            <w:shd w:val="clear" w:color="auto" w:fill="FFFFFF"/>
          </w:rPr>
          <w:t xml:space="preserve">e </w:t>
        </w:r>
      </w:ins>
      <w:r w:rsidRPr="00A43D75">
        <w:rPr>
          <w:rFonts w:cs="Calibri"/>
          <w:sz w:val="24"/>
          <w:szCs w:val="24"/>
          <w:shd w:val="clear" w:color="auto" w:fill="FFFFFF"/>
        </w:rPr>
        <w:t>vírus  está em risco de ser exposta à infecção</w:t>
      </w:r>
      <w:del w:id="372" w:author="Ariani Caetano" w:date="2020-05-27T23:14:00Z">
        <w:r w:rsidRPr="00A43D75" w:rsidDel="00266575">
          <w:rPr>
            <w:rFonts w:cs="Calibri"/>
            <w:sz w:val="24"/>
            <w:szCs w:val="24"/>
            <w:shd w:val="clear" w:color="auto" w:fill="FFFFFF"/>
          </w:rPr>
          <w:delText xml:space="preserve">. </w:delText>
        </w:r>
      </w:del>
      <w:ins w:id="373" w:author="Ariani Caetano" w:date="2020-05-27T23:14:00Z">
        <w:r w:rsidR="00266575" w:rsidRPr="00A43D75">
          <w:rPr>
            <w:rFonts w:cs="Calibri"/>
            <w:sz w:val="24"/>
            <w:szCs w:val="24"/>
            <w:shd w:val="clear" w:color="auto" w:fill="FFFFFF"/>
          </w:rPr>
          <w:t>.</w:t>
        </w:r>
        <w:r w:rsidR="00266575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</w:p>
    <w:p w:rsidR="00D615C8" w:rsidRPr="00A43D75" w:rsidRDefault="00D615C8" w:rsidP="002665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  <w:pPrChange w:id="374" w:author="Ariani Caetano" w:date="2020-05-27T23:15:00Z">
          <w:pPr>
            <w:pStyle w:val="Textodecomentrio"/>
            <w:spacing w:after="0" w:line="360" w:lineRule="auto"/>
            <w:jc w:val="both"/>
          </w:pPr>
        </w:pPrChange>
      </w:pPr>
      <w:del w:id="375" w:author="Ariani Caetano" w:date="2020-05-27T23:15:00Z">
        <w:r w:rsidRPr="00A43D75" w:rsidDel="00266575">
          <w:rPr>
            <w:rFonts w:eastAsia="Times New Roman" w:cs="Calibri"/>
            <w:sz w:val="24"/>
            <w:szCs w:val="24"/>
            <w:lang w:eastAsia="pt-BR"/>
          </w:rPr>
          <w:delText>A</w:delText>
        </w:r>
      </w:del>
      <w:ins w:id="376" w:author="Ariani Caetano" w:date="2020-05-27T23:15:00Z">
        <w:r w:rsidR="00266575">
          <w:rPr>
            <w:rFonts w:eastAsia="Times New Roman" w:cs="Calibri"/>
            <w:sz w:val="24"/>
            <w:szCs w:val="24"/>
            <w:lang w:eastAsia="pt-BR"/>
          </w:rPr>
          <w:t>Isso porque a</w:t>
        </w:r>
      </w:ins>
      <w:r w:rsidRPr="00A43D75">
        <w:rPr>
          <w:rFonts w:eastAsia="Times New Roman" w:cs="Calibri"/>
          <w:sz w:val="24"/>
          <w:szCs w:val="24"/>
          <w:lang w:eastAsia="pt-BR"/>
        </w:rPr>
        <w:t xml:space="preserve"> transmissão dos coronavírus costuma ocorrer </w:t>
      </w:r>
      <w:r w:rsidRPr="00A43D75">
        <w:rPr>
          <w:rFonts w:cs="Calibri"/>
          <w:sz w:val="24"/>
          <w:szCs w:val="24"/>
        </w:rPr>
        <w:t>por meio de gotículas</w:t>
      </w:r>
      <w:r w:rsidRPr="00D615C8">
        <w:rPr>
          <w:rFonts w:cs="Calibri"/>
          <w:sz w:val="24"/>
          <w:szCs w:val="24"/>
        </w:rPr>
        <w:t xml:space="preserve"> </w:t>
      </w:r>
      <w:r w:rsidRPr="00A43D75">
        <w:rPr>
          <w:rFonts w:cs="Calibri"/>
          <w:sz w:val="24"/>
          <w:szCs w:val="24"/>
        </w:rPr>
        <w:t>respiratórias (expelidas durante a fala, tosse ou espirro), pelo contato direto com</w:t>
      </w:r>
      <w:r w:rsidRPr="00D615C8">
        <w:rPr>
          <w:rFonts w:cs="Calibri"/>
          <w:sz w:val="24"/>
          <w:szCs w:val="24"/>
        </w:rPr>
        <w:t xml:space="preserve"> </w:t>
      </w:r>
      <w:r w:rsidRPr="00A43D75">
        <w:rPr>
          <w:rFonts w:cs="Calibri"/>
          <w:sz w:val="24"/>
          <w:szCs w:val="24"/>
        </w:rPr>
        <w:t>pessoas infectadas ou</w:t>
      </w:r>
      <w:del w:id="377" w:author="Ariani Caetano" w:date="2020-05-27T23:15:00Z">
        <w:r w:rsidRPr="00A43D75" w:rsidDel="00266575">
          <w:rPr>
            <w:rFonts w:cs="Calibri"/>
            <w:sz w:val="24"/>
            <w:szCs w:val="24"/>
          </w:rPr>
          <w:delText xml:space="preserve"> indireto</w:delText>
        </w:r>
        <w:r w:rsidR="00A97888" w:rsidDel="00266575">
          <w:rPr>
            <w:rFonts w:cs="Calibri"/>
            <w:sz w:val="24"/>
            <w:szCs w:val="24"/>
          </w:rPr>
          <w:delText>,</w:delText>
        </w:r>
        <w:r w:rsidRPr="00A43D75" w:rsidDel="00266575">
          <w:rPr>
            <w:rFonts w:cs="Calibri"/>
            <w:sz w:val="24"/>
            <w:szCs w:val="24"/>
          </w:rPr>
          <w:delText xml:space="preserve"> </w:delText>
        </w:r>
      </w:del>
      <w:ins w:id="378" w:author="Ariani Caetano" w:date="2020-05-27T23:15:00Z">
        <w:r w:rsidR="00266575">
          <w:rPr>
            <w:rFonts w:cs="Calibri"/>
            <w:sz w:val="24"/>
            <w:szCs w:val="24"/>
          </w:rPr>
          <w:t xml:space="preserve"> </w:t>
        </w:r>
      </w:ins>
      <w:r w:rsidRPr="00A43D75">
        <w:rPr>
          <w:rFonts w:cs="Calibri"/>
          <w:sz w:val="24"/>
          <w:szCs w:val="24"/>
        </w:rPr>
        <w:t>por meio das mãos, objetos ou superfícies contaminadas.</w:t>
      </w:r>
    </w:p>
    <w:p w:rsidR="00142544" w:rsidRPr="00A43D75" w:rsidRDefault="00142544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shd w:val="clear" w:color="auto" w:fill="FFFFFF"/>
        </w:rPr>
      </w:pPr>
    </w:p>
    <w:p w:rsidR="00274520" w:rsidRPr="00A43D75" w:rsidRDefault="00274520" w:rsidP="00A43D75">
      <w:pPr>
        <w:shd w:val="clear" w:color="auto" w:fill="FFFFFF"/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pt-BR"/>
        </w:rPr>
      </w:pPr>
    </w:p>
    <w:p w:rsidR="00274520" w:rsidRPr="00A43D75" w:rsidRDefault="00274520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  <w:u w:val="single"/>
        </w:rPr>
      </w:pPr>
      <w:r w:rsidRPr="00A43D75">
        <w:rPr>
          <w:rFonts w:ascii="Calibri" w:hAnsi="Calibri" w:cs="Calibri"/>
          <w:b/>
          <w:u w:val="single"/>
        </w:rPr>
        <w:t>IBGE</w:t>
      </w:r>
      <w:r w:rsidRPr="00A43D75">
        <w:rPr>
          <w:rFonts w:ascii="Calibri" w:hAnsi="Calibri" w:cs="Calibri"/>
          <w:u w:val="single"/>
        </w:rPr>
        <w:t xml:space="preserve"> - </w:t>
      </w:r>
      <w:del w:id="379" w:author="Ariani Caetano" w:date="2020-05-27T23:15:00Z">
        <w:r w:rsidRPr="00A43D75" w:rsidDel="00266575">
          <w:rPr>
            <w:rFonts w:ascii="Calibri" w:hAnsi="Calibri" w:cs="Calibri"/>
            <w:u w:val="single"/>
          </w:rPr>
          <w:delText xml:space="preserve">O </w:delText>
        </w:r>
      </w:del>
      <w:r w:rsidRPr="00A43D75">
        <w:rPr>
          <w:rFonts w:ascii="Calibri" w:hAnsi="Calibri" w:cs="Calibri"/>
          <w:u w:val="single"/>
        </w:rPr>
        <w:t>Instituto Brasileiro de Geografia e Estatística</w:t>
      </w:r>
    </w:p>
    <w:p w:rsidR="00274520" w:rsidRPr="00A43D75" w:rsidRDefault="00274520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del w:id="380" w:author="Ariani Caetano" w:date="2020-05-27T23:16:00Z">
        <w:r w:rsidRPr="00A43D75" w:rsidDel="00266575">
          <w:rPr>
            <w:rFonts w:ascii="Calibri" w:hAnsi="Calibri" w:cs="Calibri"/>
          </w:rPr>
          <w:delText>O instituto constitui-se no</w:delText>
        </w:r>
      </w:del>
      <w:ins w:id="381" w:author="Ariani Caetano" w:date="2020-05-27T23:16:00Z">
        <w:r w:rsidR="00266575">
          <w:rPr>
            <w:rFonts w:ascii="Calibri" w:hAnsi="Calibri" w:cs="Calibri"/>
          </w:rPr>
          <w:t>É o</w:t>
        </w:r>
      </w:ins>
      <w:r w:rsidRPr="00A43D75">
        <w:rPr>
          <w:rFonts w:ascii="Calibri" w:hAnsi="Calibri" w:cs="Calibri"/>
        </w:rPr>
        <w:t xml:space="preserve"> principal provedor</w:t>
      </w:r>
      <w:ins w:id="382" w:author="Ariani Caetano" w:date="2020-05-27T23:16:00Z">
        <w:r w:rsidR="00266575">
          <w:rPr>
            <w:rFonts w:ascii="Calibri" w:hAnsi="Calibri" w:cs="Calibri"/>
          </w:rPr>
          <w:t xml:space="preserve"> nacional</w:t>
        </w:r>
      </w:ins>
      <w:r w:rsidRPr="00A43D75">
        <w:rPr>
          <w:rFonts w:ascii="Calibri" w:hAnsi="Calibri" w:cs="Calibri"/>
        </w:rPr>
        <w:t xml:space="preserve"> de dados e informações</w:t>
      </w:r>
      <w:del w:id="383" w:author="Ariani Caetano" w:date="2020-05-27T23:16:00Z">
        <w:r w:rsidRPr="00A43D75" w:rsidDel="00266575">
          <w:rPr>
            <w:rFonts w:ascii="Calibri" w:hAnsi="Calibri" w:cs="Calibri"/>
          </w:rPr>
          <w:delText xml:space="preserve"> do País, que </w:delText>
        </w:r>
      </w:del>
      <w:ins w:id="384" w:author="Ariani Caetano" w:date="2020-05-27T23:16:00Z">
        <w:r w:rsidR="00266575">
          <w:rPr>
            <w:rFonts w:ascii="Calibri" w:hAnsi="Calibri" w:cs="Calibri"/>
          </w:rPr>
          <w:t xml:space="preserve"> que </w:t>
        </w:r>
      </w:ins>
      <w:r w:rsidRPr="00A43D75">
        <w:rPr>
          <w:rFonts w:ascii="Calibri" w:hAnsi="Calibri" w:cs="Calibri"/>
        </w:rPr>
        <w:t>atendem às necessidades dos mais diversos segmentos da sociedade civil</w:t>
      </w:r>
      <w:del w:id="385" w:author="Ariani Caetano" w:date="2020-05-27T23:16:00Z">
        <w:r w:rsidRPr="00A43D75" w:rsidDel="00266575">
          <w:rPr>
            <w:rFonts w:ascii="Calibri" w:hAnsi="Calibri" w:cs="Calibri"/>
          </w:rPr>
          <w:delText>,</w:delText>
        </w:r>
      </w:del>
      <w:ins w:id="386" w:author="Ariani Caetano" w:date="2020-05-27T23:16:00Z">
        <w:r w:rsidR="00266575">
          <w:rPr>
            <w:rFonts w:ascii="Calibri" w:hAnsi="Calibri" w:cs="Calibri"/>
          </w:rPr>
          <w:t xml:space="preserve"> e</w:t>
        </w:r>
      </w:ins>
      <w:del w:id="387" w:author="Ariani Caetano" w:date="2020-05-27T23:16:00Z">
        <w:r w:rsidRPr="00A43D75" w:rsidDel="00266575">
          <w:rPr>
            <w:rFonts w:ascii="Calibri" w:hAnsi="Calibri" w:cs="Calibri"/>
          </w:rPr>
          <w:delText xml:space="preserve"> bem como dos </w:delText>
        </w:r>
      </w:del>
      <w:ins w:id="388" w:author="Ariani Caetano" w:date="2020-05-27T23:16:00Z">
        <w:r w:rsidR="00266575">
          <w:rPr>
            <w:rFonts w:ascii="Calibri" w:hAnsi="Calibri" w:cs="Calibri"/>
          </w:rPr>
          <w:t xml:space="preserve"> </w:t>
        </w:r>
      </w:ins>
      <w:r w:rsidRPr="00A43D75">
        <w:rPr>
          <w:rFonts w:ascii="Calibri" w:hAnsi="Calibri" w:cs="Calibri"/>
        </w:rPr>
        <w:t>órgãos das esferas governamentais federal, estadual e municipal.</w:t>
      </w:r>
      <w:r w:rsidR="006D0882" w:rsidRPr="00A43D75">
        <w:rPr>
          <w:rFonts w:ascii="Calibri" w:hAnsi="Calibri" w:cs="Calibri"/>
        </w:rPr>
        <w:t xml:space="preserve"> Faz, por exemplo, o </w:t>
      </w:r>
      <w:del w:id="389" w:author="Ariani Caetano" w:date="2020-05-27T23:17:00Z">
        <w:r w:rsidR="006D0882" w:rsidRPr="00A43D75" w:rsidDel="00266575">
          <w:rPr>
            <w:rFonts w:ascii="Calibri" w:hAnsi="Calibri" w:cs="Calibri"/>
          </w:rPr>
          <w:delText xml:space="preserve">censo </w:delText>
        </w:r>
      </w:del>
      <w:ins w:id="390" w:author="Ariani Caetano" w:date="2020-05-27T23:17:00Z">
        <w:r w:rsidR="00266575">
          <w:rPr>
            <w:rFonts w:ascii="Calibri" w:hAnsi="Calibri" w:cs="Calibri"/>
          </w:rPr>
          <w:t>C</w:t>
        </w:r>
        <w:r w:rsidR="00266575" w:rsidRPr="00A43D75">
          <w:rPr>
            <w:rFonts w:ascii="Calibri" w:hAnsi="Calibri" w:cs="Calibri"/>
          </w:rPr>
          <w:t xml:space="preserve">enso </w:t>
        </w:r>
      </w:ins>
      <w:r w:rsidR="006D0882" w:rsidRPr="00A43D75">
        <w:rPr>
          <w:rFonts w:ascii="Calibri" w:hAnsi="Calibri" w:cs="Calibri"/>
        </w:rPr>
        <w:t>da nossa população.</w:t>
      </w:r>
    </w:p>
    <w:p w:rsidR="00A50BBB" w:rsidRPr="00A43D75" w:rsidRDefault="00A50BBB" w:rsidP="00A43D75">
      <w:pPr>
        <w:shd w:val="clear" w:color="auto" w:fill="FFFFFF"/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lang w:eastAsia="pt-BR"/>
        </w:rPr>
      </w:pPr>
    </w:p>
    <w:p w:rsidR="00A50BBB" w:rsidRPr="00A43D75" w:rsidRDefault="00A50BBB" w:rsidP="00A43D75">
      <w:pPr>
        <w:shd w:val="clear" w:color="auto" w:fill="FFFFFF"/>
        <w:suppressAutoHyphens/>
        <w:spacing w:after="0" w:line="360" w:lineRule="auto"/>
        <w:jc w:val="both"/>
        <w:rPr>
          <w:rFonts w:eastAsia="Times New Roman" w:cs="Calibri"/>
          <w:sz w:val="24"/>
          <w:szCs w:val="24"/>
          <w:u w:val="single"/>
          <w:lang w:eastAsia="pt-BR"/>
        </w:rPr>
      </w:pPr>
      <w:r w:rsidRPr="00A43D75">
        <w:rPr>
          <w:rFonts w:eastAsia="Times New Roman" w:cs="Calibri"/>
          <w:b/>
          <w:sz w:val="24"/>
          <w:szCs w:val="24"/>
          <w:u w:val="single"/>
          <w:lang w:eastAsia="pt-BR"/>
        </w:rPr>
        <w:t>NR</w:t>
      </w:r>
      <w:r w:rsidRPr="00A43D75">
        <w:rPr>
          <w:rFonts w:eastAsia="Times New Roman" w:cs="Calibri"/>
          <w:sz w:val="24"/>
          <w:szCs w:val="24"/>
          <w:u w:val="single"/>
          <w:lang w:eastAsia="pt-BR"/>
        </w:rPr>
        <w:t xml:space="preserve"> – Norma</w:t>
      </w:r>
      <w:del w:id="391" w:author="Ariani Caetano" w:date="2020-05-27T23:17:00Z">
        <w:r w:rsidRPr="00A43D75" w:rsidDel="00266575">
          <w:rPr>
            <w:rFonts w:eastAsia="Times New Roman" w:cs="Calibri"/>
            <w:sz w:val="24"/>
            <w:szCs w:val="24"/>
            <w:u w:val="single"/>
            <w:lang w:eastAsia="pt-BR"/>
          </w:rPr>
          <w:delText>s</w:delText>
        </w:r>
      </w:del>
      <w:r w:rsidRPr="00A43D75">
        <w:rPr>
          <w:rFonts w:eastAsia="Times New Roman" w:cs="Calibri"/>
          <w:sz w:val="24"/>
          <w:szCs w:val="24"/>
          <w:u w:val="single"/>
          <w:lang w:eastAsia="pt-BR"/>
        </w:rPr>
        <w:t xml:space="preserve"> Regulamentadora</w:t>
      </w:r>
      <w:del w:id="392" w:author="Ariani Caetano" w:date="2020-05-27T23:17:00Z">
        <w:r w:rsidRPr="00A43D75" w:rsidDel="00266575">
          <w:rPr>
            <w:rFonts w:eastAsia="Times New Roman" w:cs="Calibri"/>
            <w:sz w:val="24"/>
            <w:szCs w:val="24"/>
            <w:u w:val="single"/>
            <w:lang w:eastAsia="pt-BR"/>
          </w:rPr>
          <w:delText>s</w:delText>
        </w:r>
      </w:del>
    </w:p>
    <w:p w:rsidR="00A50BBB" w:rsidRPr="00A43D75" w:rsidRDefault="00CC561E" w:rsidP="00A43D75">
      <w:pPr>
        <w:shd w:val="clear" w:color="auto" w:fill="FFFFFF"/>
        <w:suppressAutoHyphens/>
        <w:spacing w:after="0" w:line="360" w:lineRule="auto"/>
        <w:jc w:val="both"/>
        <w:rPr>
          <w:rFonts w:cs="Calibri"/>
          <w:color w:val="222222"/>
          <w:sz w:val="24"/>
          <w:szCs w:val="24"/>
          <w:shd w:val="clear" w:color="auto" w:fill="FFFFFF"/>
        </w:rPr>
      </w:pPr>
      <w:r w:rsidRPr="00A43D75">
        <w:rPr>
          <w:rFonts w:cs="Calibri"/>
          <w:color w:val="222222"/>
          <w:sz w:val="24"/>
          <w:szCs w:val="24"/>
          <w:shd w:val="clear" w:color="auto" w:fill="FFFFFF"/>
        </w:rPr>
        <w:t>No Brasil, as Normas Regulamentadoras</w:t>
      </w:r>
      <w:del w:id="393" w:author="Ariani Caetano" w:date="2020-05-27T23:17:00Z">
        <w:r w:rsidRPr="00A43D75" w:rsidDel="00B153EE">
          <w:rPr>
            <w:rFonts w:cs="Calibri"/>
            <w:color w:val="222222"/>
            <w:sz w:val="24"/>
            <w:szCs w:val="24"/>
            <w:shd w:val="clear" w:color="auto" w:fill="FFFFFF"/>
          </w:rPr>
          <w:delText xml:space="preserve">, também conhecidas como </w:delText>
        </w:r>
      </w:del>
      <w:ins w:id="394" w:author="Ariani Caetano" w:date="2020-05-27T23:17:00Z">
        <w:r w:rsidR="00B153EE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 (</w:t>
        </w:r>
      </w:ins>
      <w:r w:rsidRPr="00A43D75">
        <w:rPr>
          <w:rFonts w:cs="Calibri"/>
          <w:color w:val="222222"/>
          <w:sz w:val="24"/>
          <w:szCs w:val="24"/>
          <w:shd w:val="clear" w:color="auto" w:fill="FFFFFF"/>
        </w:rPr>
        <w:t>NRs</w:t>
      </w:r>
      <w:del w:id="395" w:author="Ariani Caetano" w:date="2020-05-27T23:19:00Z">
        <w:r w:rsidRPr="00A43D75" w:rsidDel="004B4251">
          <w:rPr>
            <w:rFonts w:cs="Calibri"/>
            <w:color w:val="222222"/>
            <w:sz w:val="24"/>
            <w:szCs w:val="24"/>
            <w:shd w:val="clear" w:color="auto" w:fill="FFFFFF"/>
          </w:rPr>
          <w:delText xml:space="preserve">, </w:delText>
        </w:r>
      </w:del>
      <w:ins w:id="396" w:author="Ariani Caetano" w:date="2020-05-27T23:19:00Z">
        <w:r w:rsidR="004B4251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) </w:t>
        </w:r>
      </w:ins>
      <w:r w:rsidRPr="00A43D75">
        <w:rPr>
          <w:rFonts w:cs="Calibri"/>
          <w:color w:val="222222"/>
          <w:sz w:val="24"/>
          <w:szCs w:val="24"/>
          <w:shd w:val="clear" w:color="auto" w:fill="FFFFFF"/>
        </w:rPr>
        <w:t>reg</w:t>
      </w:r>
      <w:r w:rsidR="00A97888">
        <w:rPr>
          <w:rFonts w:cs="Calibri"/>
          <w:color w:val="222222"/>
          <w:sz w:val="24"/>
          <w:szCs w:val="24"/>
          <w:shd w:val="clear" w:color="auto" w:fill="FFFFFF"/>
        </w:rPr>
        <w:t>ram</w:t>
      </w:r>
      <w:r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 </w:t>
      </w:r>
      <w:del w:id="397" w:author="Ariani Caetano" w:date="2020-05-27T23:19:00Z">
        <w:r w:rsidRPr="00A43D75" w:rsidDel="004B4251">
          <w:rPr>
            <w:rFonts w:cs="Calibri"/>
            <w:color w:val="222222"/>
            <w:sz w:val="24"/>
            <w:szCs w:val="24"/>
            <w:shd w:val="clear" w:color="auto" w:fill="FFFFFF"/>
          </w:rPr>
          <w:delText>e fornecem orientações sobre</w:delText>
        </w:r>
      </w:del>
      <w:ins w:id="398" w:author="Ariani Caetano" w:date="2020-05-27T23:19:00Z">
        <w:r w:rsidR="004B4251">
          <w:rPr>
            <w:rFonts w:cs="Calibri"/>
            <w:color w:val="222222"/>
            <w:sz w:val="24"/>
            <w:szCs w:val="24"/>
            <w:shd w:val="clear" w:color="auto" w:fill="FFFFFF"/>
          </w:rPr>
          <w:t>os</w:t>
        </w:r>
      </w:ins>
      <w:r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 procedimentos obrigatórios relacionados à segurança e </w:t>
      </w:r>
      <w:ins w:id="399" w:author="Ariani Caetano" w:date="2020-05-27T23:19:00Z">
        <w:r w:rsidR="004B4251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à </w:t>
        </w:r>
      </w:ins>
      <w:r w:rsidRPr="00A43D75">
        <w:rPr>
          <w:rFonts w:cs="Calibri"/>
          <w:color w:val="222222"/>
          <w:sz w:val="24"/>
          <w:szCs w:val="24"/>
          <w:shd w:val="clear" w:color="auto" w:fill="FFFFFF"/>
        </w:rPr>
        <w:t>saúde do trabalhador</w:t>
      </w:r>
      <w:del w:id="400" w:author="Ariani Caetano" w:date="2020-05-27T23:19:00Z">
        <w:r w:rsidR="00E22725" w:rsidRPr="00A43D75" w:rsidDel="004B4251">
          <w:rPr>
            <w:rFonts w:cs="Calibri"/>
            <w:color w:val="222222"/>
            <w:sz w:val="24"/>
            <w:szCs w:val="24"/>
            <w:shd w:val="clear" w:color="auto" w:fill="FFFFFF"/>
          </w:rPr>
          <w:delText xml:space="preserve">, </w:delText>
        </w:r>
      </w:del>
      <w:ins w:id="401" w:author="Ariani Caetano" w:date="2020-05-27T23:19:00Z">
        <w:r w:rsidR="004B4251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 </w:t>
        </w:r>
      </w:ins>
      <w:r w:rsidR="00E22725" w:rsidRPr="00A43D75">
        <w:rPr>
          <w:rFonts w:cs="Calibri"/>
          <w:color w:val="222222"/>
          <w:sz w:val="24"/>
          <w:szCs w:val="24"/>
          <w:shd w:val="clear" w:color="auto" w:fill="FFFFFF"/>
        </w:rPr>
        <w:t>em diversos temas</w:t>
      </w:r>
      <w:r w:rsidRPr="00A43D75">
        <w:rPr>
          <w:rFonts w:cs="Calibri"/>
          <w:color w:val="222222"/>
          <w:sz w:val="24"/>
          <w:szCs w:val="24"/>
          <w:shd w:val="clear" w:color="auto" w:fill="FFFFFF"/>
        </w:rPr>
        <w:t>. Essas normas são citadas no Capítulo V, Título II, da Consolidação das Leis do Trabalho</w:t>
      </w:r>
      <w:ins w:id="402" w:author="Ariani Caetano" w:date="2020-05-27T23:19:00Z">
        <w:r w:rsidR="004B4251">
          <w:rPr>
            <w:rFonts w:cs="Calibri"/>
            <w:color w:val="222222"/>
            <w:sz w:val="24"/>
            <w:szCs w:val="24"/>
            <w:shd w:val="clear" w:color="auto" w:fill="FFFFFF"/>
          </w:rPr>
          <w:t xml:space="preserve"> (CLT</w:t>
        </w:r>
      </w:ins>
      <w:ins w:id="403" w:author="Ariani Caetano" w:date="2020-05-27T23:20:00Z">
        <w:r w:rsidR="004B4251">
          <w:rPr>
            <w:rFonts w:cs="Calibri"/>
            <w:color w:val="222222"/>
            <w:sz w:val="24"/>
            <w:szCs w:val="24"/>
            <w:shd w:val="clear" w:color="auto" w:fill="FFFFFF"/>
          </w:rPr>
          <w:t>),</w:t>
        </w:r>
      </w:ins>
      <w:r w:rsidR="009015D8"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 e era</w:t>
      </w:r>
      <w:r w:rsidR="00A97888">
        <w:rPr>
          <w:rFonts w:cs="Calibri"/>
          <w:color w:val="222222"/>
          <w:sz w:val="24"/>
          <w:szCs w:val="24"/>
          <w:shd w:val="clear" w:color="auto" w:fill="FFFFFF"/>
        </w:rPr>
        <w:t>m</w:t>
      </w:r>
      <w:r w:rsidR="009015D8" w:rsidRPr="00A43D75">
        <w:rPr>
          <w:rFonts w:cs="Calibri"/>
          <w:color w:val="222222"/>
          <w:sz w:val="24"/>
          <w:szCs w:val="24"/>
          <w:shd w:val="clear" w:color="auto" w:fill="FFFFFF"/>
        </w:rPr>
        <w:t xml:space="preserve"> expedidas pelo antigo Ministério do Trabalho, após todo um processo de aprovação. As NRs estão atualmente em discussão e revisão.</w:t>
      </w:r>
    </w:p>
    <w:p w:rsidR="00A97888" w:rsidRDefault="00A97888" w:rsidP="00A43D75">
      <w:pPr>
        <w:suppressAutoHyphens/>
        <w:spacing w:after="0" w:line="360" w:lineRule="auto"/>
        <w:jc w:val="both"/>
        <w:rPr>
          <w:rFonts w:cs="Calibri"/>
          <w:b/>
          <w:sz w:val="24"/>
          <w:szCs w:val="24"/>
          <w:u w:val="single"/>
        </w:rPr>
      </w:pP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EPC</w:t>
      </w:r>
      <w:r w:rsidRPr="00A43D75">
        <w:rPr>
          <w:rFonts w:cs="Calibri"/>
          <w:sz w:val="24"/>
          <w:szCs w:val="24"/>
          <w:u w:val="single"/>
        </w:rPr>
        <w:t xml:space="preserve"> – Equipamento de Proteção Coletiva</w:t>
      </w:r>
    </w:p>
    <w:p w:rsidR="00793DC6" w:rsidRPr="00A43D75" w:rsidRDefault="00DA2137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bookmarkStart w:id="404" w:name="_Hlk36895387"/>
      <w:r w:rsidRPr="00A43D75">
        <w:rPr>
          <w:rFonts w:cs="Calibri"/>
          <w:sz w:val="24"/>
          <w:szCs w:val="24"/>
        </w:rPr>
        <w:t>É um tipo de medida de controle dos riscos ocupacionais</w:t>
      </w:r>
      <w:bookmarkEnd w:id="404"/>
      <w:r w:rsidRPr="00A43D75">
        <w:rPr>
          <w:rFonts w:cs="Calibri"/>
          <w:sz w:val="24"/>
          <w:szCs w:val="24"/>
        </w:rPr>
        <w:t xml:space="preserve">. </w:t>
      </w:r>
      <w:r w:rsidR="0021147C" w:rsidRPr="00A43D75">
        <w:rPr>
          <w:rFonts w:cs="Calibri"/>
          <w:sz w:val="24"/>
          <w:szCs w:val="24"/>
        </w:rPr>
        <w:t>S</w:t>
      </w:r>
      <w:r w:rsidR="00793DC6" w:rsidRPr="00A43D75">
        <w:rPr>
          <w:rFonts w:cs="Calibri"/>
          <w:sz w:val="24"/>
          <w:szCs w:val="24"/>
        </w:rPr>
        <w:t xml:space="preserve">ão equipamentos que devem ser </w:t>
      </w:r>
      <w:r w:rsidR="00AE2269" w:rsidRPr="00A43D75">
        <w:rPr>
          <w:rFonts w:cs="Calibri"/>
          <w:sz w:val="24"/>
          <w:szCs w:val="24"/>
        </w:rPr>
        <w:t xml:space="preserve">instalados pelas empresas nos ambientes de trabalho para que os empregados </w:t>
      </w:r>
      <w:r w:rsidR="00A50BBB" w:rsidRPr="00A43D75">
        <w:rPr>
          <w:rFonts w:cs="Calibri"/>
          <w:sz w:val="24"/>
          <w:szCs w:val="24"/>
        </w:rPr>
        <w:t>sejam protegidos coletivamente</w:t>
      </w:r>
      <w:r w:rsidR="0099247F" w:rsidRPr="00A43D75">
        <w:rPr>
          <w:rFonts w:cs="Calibri"/>
          <w:sz w:val="24"/>
          <w:szCs w:val="24"/>
        </w:rPr>
        <w:t xml:space="preserve">, considerando os riscos </w:t>
      </w:r>
      <w:del w:id="405" w:author="Ariani Caetano" w:date="2020-05-27T23:21:00Z">
        <w:r w:rsidR="0099247F" w:rsidRPr="00A43D75" w:rsidDel="00591B57">
          <w:rPr>
            <w:rFonts w:cs="Calibri"/>
            <w:sz w:val="24"/>
            <w:szCs w:val="24"/>
          </w:rPr>
          <w:delText>que interferem nas</w:delText>
        </w:r>
      </w:del>
      <w:ins w:id="406" w:author="Ariani Caetano" w:date="2020-05-27T23:21:00Z">
        <w:r w:rsidR="00591B57">
          <w:rPr>
            <w:rFonts w:cs="Calibri"/>
            <w:sz w:val="24"/>
            <w:szCs w:val="24"/>
          </w:rPr>
          <w:t>de</w:t>
        </w:r>
      </w:ins>
      <w:r w:rsidR="0099247F" w:rsidRPr="00A43D75">
        <w:rPr>
          <w:rFonts w:cs="Calibri"/>
          <w:sz w:val="24"/>
          <w:szCs w:val="24"/>
        </w:rPr>
        <w:t xml:space="preserve"> suas atividades</w:t>
      </w:r>
      <w:r w:rsidR="00CC561E" w:rsidRPr="00A43D75">
        <w:rPr>
          <w:rFonts w:cs="Calibri"/>
          <w:sz w:val="24"/>
          <w:szCs w:val="24"/>
        </w:rPr>
        <w:t xml:space="preserve">. </w:t>
      </w:r>
      <w:ins w:id="407" w:author="Ariani Caetano" w:date="2020-05-27T23:21:00Z">
        <w:r w:rsidR="00591B57">
          <w:rPr>
            <w:rFonts w:cs="Calibri"/>
            <w:sz w:val="24"/>
            <w:szCs w:val="24"/>
          </w:rPr>
          <w:t xml:space="preserve">São exemplos de EPCs </w:t>
        </w:r>
      </w:ins>
      <w:del w:id="408" w:author="Ariani Caetano" w:date="2020-05-27T23:21:00Z">
        <w:r w:rsidR="00CC561E" w:rsidRPr="00A43D75" w:rsidDel="00591B57">
          <w:rPr>
            <w:rFonts w:cs="Calibri"/>
            <w:sz w:val="24"/>
            <w:szCs w:val="24"/>
          </w:rPr>
          <w:delText xml:space="preserve">Como exemplo, </w:delText>
        </w:r>
      </w:del>
      <w:ins w:id="409" w:author="Ariani Caetano" w:date="2020-05-27T23:21:00Z">
        <w:r w:rsidR="00591B57">
          <w:rPr>
            <w:rFonts w:cs="Calibri"/>
            <w:sz w:val="24"/>
            <w:szCs w:val="24"/>
          </w:rPr>
          <w:t xml:space="preserve"> os </w:t>
        </w:r>
      </w:ins>
      <w:r w:rsidR="00955BBA" w:rsidRPr="00A43D75">
        <w:rPr>
          <w:rFonts w:cs="Calibri"/>
          <w:sz w:val="24"/>
          <w:szCs w:val="24"/>
        </w:rPr>
        <w:t xml:space="preserve">exaustores </w:t>
      </w:r>
      <w:del w:id="410" w:author="Ariani Caetano" w:date="2020-05-27T23:21:00Z">
        <w:r w:rsidR="00955BBA" w:rsidRPr="00A43D75" w:rsidDel="00591B57">
          <w:rPr>
            <w:rFonts w:cs="Calibri"/>
            <w:sz w:val="24"/>
            <w:szCs w:val="24"/>
          </w:rPr>
          <w:delText xml:space="preserve">ou </w:delText>
        </w:r>
      </w:del>
      <w:ins w:id="411" w:author="Ariani Caetano" w:date="2020-05-27T23:21:00Z">
        <w:r w:rsidR="00591B57">
          <w:rPr>
            <w:rFonts w:cs="Calibri"/>
            <w:sz w:val="24"/>
            <w:szCs w:val="24"/>
          </w:rPr>
          <w:t>e as</w:t>
        </w:r>
        <w:r w:rsidR="00591B57" w:rsidRPr="00A43D75">
          <w:rPr>
            <w:rFonts w:cs="Calibri"/>
            <w:sz w:val="24"/>
            <w:szCs w:val="24"/>
          </w:rPr>
          <w:t xml:space="preserve"> </w:t>
        </w:r>
      </w:ins>
      <w:r w:rsidR="00955BBA" w:rsidRPr="00A43D75">
        <w:rPr>
          <w:rFonts w:cs="Calibri"/>
          <w:sz w:val="24"/>
          <w:szCs w:val="24"/>
        </w:rPr>
        <w:t>cabine</w:t>
      </w:r>
      <w:ins w:id="412" w:author="Ariani Caetano" w:date="2020-05-27T23:21:00Z">
        <w:r w:rsidR="00591B57">
          <w:rPr>
            <w:rFonts w:cs="Calibri"/>
            <w:sz w:val="24"/>
            <w:szCs w:val="24"/>
          </w:rPr>
          <w:t>s</w:t>
        </w:r>
      </w:ins>
      <w:r w:rsidR="00955BBA" w:rsidRPr="00A43D75">
        <w:rPr>
          <w:rFonts w:cs="Calibri"/>
          <w:sz w:val="24"/>
          <w:szCs w:val="24"/>
        </w:rPr>
        <w:t xml:space="preserve"> de segurança biológica</w:t>
      </w:r>
      <w:r w:rsidR="00793DC6" w:rsidRPr="00A43D75">
        <w:rPr>
          <w:rFonts w:cs="Calibri"/>
          <w:sz w:val="24"/>
          <w:szCs w:val="24"/>
        </w:rPr>
        <w:t xml:space="preserve">. </w:t>
      </w: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EPI</w:t>
      </w:r>
      <w:r w:rsidRPr="00A43D75">
        <w:rPr>
          <w:rFonts w:cs="Calibri"/>
          <w:sz w:val="24"/>
          <w:szCs w:val="24"/>
          <w:u w:val="single"/>
        </w:rPr>
        <w:t xml:space="preserve"> – Equipamento de Proteção Individual</w:t>
      </w:r>
    </w:p>
    <w:p w:rsidR="00793DC6" w:rsidRPr="00A43D75" w:rsidRDefault="00DA2137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r w:rsidRPr="00A43D75">
        <w:rPr>
          <w:rFonts w:cs="Calibri"/>
          <w:color w:val="000000"/>
          <w:sz w:val="24"/>
          <w:szCs w:val="24"/>
          <w:shd w:val="clear" w:color="auto" w:fill="FFFFFF"/>
        </w:rPr>
        <w:t>É um tipo de medida de controle dos riscos ocupacionais que tem</w:t>
      </w:r>
      <w:del w:id="413" w:author="Ariani Caetano" w:date="2020-05-27T23:22:00Z">
        <w:r w:rsidRPr="00A43D75" w:rsidDel="00AC6625">
          <w:rPr>
            <w:rFonts w:cs="Calibri"/>
            <w:color w:val="000000"/>
            <w:sz w:val="24"/>
            <w:szCs w:val="24"/>
            <w:shd w:val="clear" w:color="auto" w:fill="FFFFFF"/>
          </w:rPr>
          <w:delText xml:space="preserve"> o </w:delText>
        </w:r>
      </w:del>
      <w:ins w:id="414" w:author="Ariani Caetano" w:date="2020-05-27T23:22:00Z">
        <w:r w:rsidR="00AC6625">
          <w:rPr>
            <w:rFonts w:cs="Calibri"/>
            <w:color w:val="000000"/>
            <w:sz w:val="24"/>
            <w:szCs w:val="24"/>
            <w:shd w:val="clear" w:color="auto" w:fill="FFFFFF"/>
          </w:rPr>
          <w:t xml:space="preserve"> </w:t>
        </w:r>
      </w:ins>
      <w:r w:rsidRPr="00A43D75">
        <w:rPr>
          <w:rFonts w:cs="Calibri"/>
          <w:color w:val="000000"/>
          <w:sz w:val="24"/>
          <w:szCs w:val="24"/>
          <w:shd w:val="clear" w:color="auto" w:fill="FFFFFF"/>
        </w:rPr>
        <w:t>foco em um trabalhador individualmente</w:t>
      </w:r>
      <w:del w:id="415" w:author="Ariani Caetano" w:date="2020-05-27T23:22:00Z">
        <w:r w:rsidRPr="00A43D75" w:rsidDel="00AC6625">
          <w:rPr>
            <w:rFonts w:cs="Calibri"/>
            <w:color w:val="000000"/>
            <w:sz w:val="24"/>
            <w:szCs w:val="24"/>
            <w:shd w:val="clear" w:color="auto" w:fill="FFFFFF"/>
          </w:rPr>
          <w:delText xml:space="preserve">, </w:delText>
        </w:r>
      </w:del>
      <w:ins w:id="416" w:author="Ariani Caetano" w:date="2020-05-27T23:22:00Z">
        <w:r w:rsidR="00560DCB">
          <w:rPr>
            <w:rFonts w:cs="Calibri"/>
            <w:color w:val="000000"/>
            <w:sz w:val="24"/>
            <w:szCs w:val="24"/>
            <w:shd w:val="clear" w:color="auto" w:fill="FFFFFF"/>
          </w:rPr>
          <w:t>. Seu</w:t>
        </w:r>
      </w:ins>
      <w:del w:id="417" w:author="Ariani Caetano" w:date="2020-05-27T23:22:00Z">
        <w:r w:rsidRPr="00A43D75" w:rsidDel="00560DCB">
          <w:rPr>
            <w:rFonts w:cs="Calibri"/>
            <w:color w:val="000000"/>
            <w:sz w:val="24"/>
            <w:szCs w:val="24"/>
            <w:shd w:val="clear" w:color="auto" w:fill="FFFFFF"/>
          </w:rPr>
          <w:delText>com o</w:delText>
        </w:r>
      </w:del>
      <w:r w:rsidRPr="00A43D75">
        <w:rPr>
          <w:rFonts w:cs="Calibri"/>
          <w:color w:val="000000"/>
          <w:sz w:val="24"/>
          <w:szCs w:val="24"/>
          <w:shd w:val="clear" w:color="auto" w:fill="FFFFFF"/>
        </w:rPr>
        <w:t xml:space="preserve"> objetivo </w:t>
      </w:r>
      <w:del w:id="418" w:author="Ariani Caetano" w:date="2020-05-27T23:22:00Z">
        <w:r w:rsidRPr="00A43D75" w:rsidDel="00560DCB">
          <w:rPr>
            <w:rFonts w:cs="Calibri"/>
            <w:color w:val="000000"/>
            <w:sz w:val="24"/>
            <w:szCs w:val="24"/>
            <w:shd w:val="clear" w:color="auto" w:fill="FFFFFF"/>
          </w:rPr>
          <w:delText xml:space="preserve">de </w:delText>
        </w:r>
      </w:del>
      <w:ins w:id="419" w:author="Ariani Caetano" w:date="2020-05-27T23:22:00Z">
        <w:r w:rsidR="00560DCB">
          <w:rPr>
            <w:rFonts w:cs="Calibri"/>
            <w:color w:val="000000"/>
            <w:sz w:val="24"/>
            <w:szCs w:val="24"/>
            <w:shd w:val="clear" w:color="auto" w:fill="FFFFFF"/>
          </w:rPr>
          <w:t>é</w:t>
        </w:r>
        <w:r w:rsidR="00560DCB" w:rsidRPr="00A43D75">
          <w:rPr>
            <w:rFonts w:cs="Calibri"/>
            <w:color w:val="000000"/>
            <w:sz w:val="24"/>
            <w:szCs w:val="24"/>
            <w:shd w:val="clear" w:color="auto" w:fill="FFFFFF"/>
          </w:rPr>
          <w:t xml:space="preserve"> </w:t>
        </w:r>
      </w:ins>
      <w:r w:rsidRPr="00A43D75">
        <w:rPr>
          <w:rFonts w:cs="Calibri"/>
          <w:color w:val="000000"/>
          <w:sz w:val="24"/>
          <w:szCs w:val="24"/>
          <w:shd w:val="clear" w:color="auto" w:fill="FFFFFF"/>
        </w:rPr>
        <w:t>eliminar ou</w:t>
      </w:r>
      <w:r w:rsidR="002D0B7B" w:rsidRPr="00A43D75">
        <w:rPr>
          <w:rFonts w:cs="Calibri"/>
          <w:color w:val="000000"/>
          <w:sz w:val="24"/>
          <w:szCs w:val="24"/>
          <w:shd w:val="clear" w:color="auto" w:fill="FFFFFF"/>
        </w:rPr>
        <w:t xml:space="preserve"> reduzir a exposição a riscos ocupacionais. São exemplos de EPIs</w:t>
      </w:r>
      <w:del w:id="420" w:author="Ariani Caetano" w:date="2020-05-27T23:23:00Z">
        <w:r w:rsidR="002D0B7B" w:rsidRPr="00A43D75" w:rsidDel="00560DCB">
          <w:rPr>
            <w:rFonts w:cs="Calibri"/>
            <w:color w:val="000000"/>
            <w:sz w:val="24"/>
            <w:szCs w:val="24"/>
            <w:shd w:val="clear" w:color="auto" w:fill="FFFFFF"/>
          </w:rPr>
          <w:delText xml:space="preserve">: </w:delText>
        </w:r>
      </w:del>
      <w:ins w:id="421" w:author="Ariani Caetano" w:date="2020-05-27T23:23:00Z">
        <w:r w:rsidR="00560DCB">
          <w:rPr>
            <w:rFonts w:cs="Calibri"/>
            <w:color w:val="000000"/>
            <w:sz w:val="24"/>
            <w:szCs w:val="24"/>
            <w:shd w:val="clear" w:color="auto" w:fill="FFFFFF"/>
          </w:rPr>
          <w:t xml:space="preserve"> as</w:t>
        </w:r>
        <w:r w:rsidR="00560DCB" w:rsidRPr="00A43D75">
          <w:rPr>
            <w:rFonts w:cs="Calibri"/>
            <w:color w:val="000000"/>
            <w:sz w:val="24"/>
            <w:szCs w:val="24"/>
            <w:shd w:val="clear" w:color="auto" w:fill="FFFFFF"/>
          </w:rPr>
          <w:t xml:space="preserve"> </w:t>
        </w:r>
      </w:ins>
      <w:r w:rsidR="002D0B7B" w:rsidRPr="00A43D75">
        <w:rPr>
          <w:rFonts w:cs="Calibri"/>
          <w:color w:val="000000"/>
          <w:sz w:val="24"/>
          <w:szCs w:val="24"/>
          <w:shd w:val="clear" w:color="auto" w:fill="FFFFFF"/>
        </w:rPr>
        <w:t xml:space="preserve">máscaras, luvas, aventais e uniformes completos, assim como </w:t>
      </w:r>
      <w:del w:id="422" w:author="Ariani Caetano" w:date="2020-05-27T23:23:00Z">
        <w:r w:rsidR="002D0B7B" w:rsidRPr="00A43D75" w:rsidDel="00560DCB">
          <w:rPr>
            <w:rFonts w:cs="Calibri"/>
            <w:color w:val="000000"/>
            <w:sz w:val="24"/>
            <w:szCs w:val="24"/>
            <w:shd w:val="clear" w:color="auto" w:fill="FFFFFF"/>
          </w:rPr>
          <w:delText xml:space="preserve">proteção </w:delText>
        </w:r>
      </w:del>
      <w:ins w:id="423" w:author="Ariani Caetano" w:date="2020-05-27T23:23:00Z">
        <w:r w:rsidR="00560DCB" w:rsidRPr="00A43D75">
          <w:rPr>
            <w:rFonts w:cs="Calibri"/>
            <w:color w:val="000000"/>
            <w:sz w:val="24"/>
            <w:szCs w:val="24"/>
            <w:shd w:val="clear" w:color="auto" w:fill="FFFFFF"/>
          </w:rPr>
          <w:t>proteç</w:t>
        </w:r>
        <w:r w:rsidR="00560DCB">
          <w:rPr>
            <w:rFonts w:cs="Calibri"/>
            <w:color w:val="000000"/>
            <w:sz w:val="24"/>
            <w:szCs w:val="24"/>
            <w:shd w:val="clear" w:color="auto" w:fill="FFFFFF"/>
          </w:rPr>
          <w:t>ões</w:t>
        </w:r>
        <w:r w:rsidR="00560DCB" w:rsidRPr="00A43D75">
          <w:rPr>
            <w:rFonts w:cs="Calibri"/>
            <w:color w:val="000000"/>
            <w:sz w:val="24"/>
            <w:szCs w:val="24"/>
            <w:shd w:val="clear" w:color="auto" w:fill="FFFFFF"/>
          </w:rPr>
          <w:t xml:space="preserve"> </w:t>
        </w:r>
      </w:ins>
      <w:r w:rsidR="002D0B7B" w:rsidRPr="00A43D75">
        <w:rPr>
          <w:rFonts w:cs="Calibri"/>
          <w:color w:val="000000"/>
          <w:sz w:val="24"/>
          <w:szCs w:val="24"/>
          <w:shd w:val="clear" w:color="auto" w:fill="FFFFFF"/>
        </w:rPr>
        <w:t>para</w:t>
      </w:r>
      <w:del w:id="424" w:author="Ariani Caetano" w:date="2020-05-27T23:23:00Z">
        <w:r w:rsidR="002D0B7B" w:rsidRPr="00A43D75" w:rsidDel="00560DCB">
          <w:rPr>
            <w:rFonts w:cs="Calibri"/>
            <w:color w:val="000000"/>
            <w:sz w:val="24"/>
            <w:szCs w:val="24"/>
            <w:shd w:val="clear" w:color="auto" w:fill="FFFFFF"/>
          </w:rPr>
          <w:delText xml:space="preserve"> a </w:delText>
        </w:r>
      </w:del>
      <w:ins w:id="425" w:author="Ariani Caetano" w:date="2020-05-27T23:23:00Z">
        <w:r w:rsidR="00560DCB">
          <w:rPr>
            <w:rFonts w:cs="Calibri"/>
            <w:color w:val="000000"/>
            <w:sz w:val="24"/>
            <w:szCs w:val="24"/>
            <w:shd w:val="clear" w:color="auto" w:fill="FFFFFF"/>
          </w:rPr>
          <w:t xml:space="preserve"> </w:t>
        </w:r>
      </w:ins>
      <w:r w:rsidR="002D0B7B" w:rsidRPr="00A43D75">
        <w:rPr>
          <w:rFonts w:cs="Calibri"/>
          <w:color w:val="000000"/>
          <w:sz w:val="24"/>
          <w:szCs w:val="24"/>
          <w:shd w:val="clear" w:color="auto" w:fill="FFFFFF"/>
        </w:rPr>
        <w:t>cabeça, olhos e pés. O uso de EPIs é apenas um elemento de um programa de segurança</w:t>
      </w:r>
      <w:del w:id="426" w:author="Ariani Caetano" w:date="2020-05-27T23:24:00Z">
        <w:r w:rsidR="002D0B7B" w:rsidRPr="00A43D75" w:rsidDel="001B265A">
          <w:rPr>
            <w:rFonts w:cs="Calibri"/>
            <w:color w:val="000000"/>
            <w:sz w:val="24"/>
            <w:szCs w:val="24"/>
            <w:shd w:val="clear" w:color="auto" w:fill="FFFFFF"/>
          </w:rPr>
          <w:delText xml:space="preserve">, </w:delText>
        </w:r>
      </w:del>
      <w:ins w:id="427" w:author="Ariani Caetano" w:date="2020-05-27T23:24:00Z">
        <w:r w:rsidR="001B265A">
          <w:rPr>
            <w:rFonts w:cs="Calibri"/>
            <w:color w:val="000000"/>
            <w:sz w:val="24"/>
            <w:szCs w:val="24"/>
            <w:shd w:val="clear" w:color="auto" w:fill="FFFFFF"/>
          </w:rPr>
          <w:t xml:space="preserve"> </w:t>
        </w:r>
      </w:ins>
      <w:r w:rsidR="002D0B7B" w:rsidRPr="00A43D75">
        <w:rPr>
          <w:rFonts w:cs="Calibri"/>
          <w:color w:val="000000"/>
          <w:sz w:val="24"/>
          <w:szCs w:val="24"/>
          <w:shd w:val="clear" w:color="auto" w:fill="FFFFFF"/>
        </w:rPr>
        <w:t>que inclui uma variedade de estratégias para manter um ambiente ocupacional saudável e seguro</w:t>
      </w:r>
      <w:r w:rsidR="00767D38" w:rsidRPr="00A43D75">
        <w:rPr>
          <w:rFonts w:cs="Calibri"/>
          <w:color w:val="000000"/>
          <w:sz w:val="24"/>
          <w:szCs w:val="24"/>
          <w:shd w:val="clear" w:color="auto" w:fill="FFFFFF"/>
        </w:rPr>
        <w:t xml:space="preserve">, </w:t>
      </w:r>
      <w:del w:id="428" w:author="Ariani Caetano" w:date="2020-05-27T23:24:00Z">
        <w:r w:rsidR="00767D38" w:rsidRPr="00A43D75" w:rsidDel="001B265A">
          <w:rPr>
            <w:rFonts w:cs="Calibri"/>
            <w:color w:val="000000"/>
            <w:sz w:val="24"/>
            <w:szCs w:val="24"/>
            <w:shd w:val="clear" w:color="auto" w:fill="FFFFFF"/>
          </w:rPr>
          <w:delText xml:space="preserve">devendo-se sempre </w:delText>
        </w:r>
      </w:del>
      <w:r w:rsidR="00767D38" w:rsidRPr="00A43D75">
        <w:rPr>
          <w:rFonts w:cs="Calibri"/>
          <w:color w:val="000000"/>
          <w:sz w:val="24"/>
          <w:szCs w:val="24"/>
          <w:shd w:val="clear" w:color="auto" w:fill="FFFFFF"/>
        </w:rPr>
        <w:t>prioriza</w:t>
      </w:r>
      <w:del w:id="429" w:author="Ariani Caetano" w:date="2020-05-27T23:24:00Z">
        <w:r w:rsidR="00767D38" w:rsidRPr="00A43D75" w:rsidDel="001B265A">
          <w:rPr>
            <w:rFonts w:cs="Calibri"/>
            <w:color w:val="000000"/>
            <w:sz w:val="24"/>
            <w:szCs w:val="24"/>
            <w:shd w:val="clear" w:color="auto" w:fill="FFFFFF"/>
          </w:rPr>
          <w:delText>r</w:delText>
        </w:r>
      </w:del>
      <w:ins w:id="430" w:author="Ariani Caetano" w:date="2020-05-27T23:24:00Z">
        <w:r w:rsidR="001B265A">
          <w:rPr>
            <w:rFonts w:cs="Calibri"/>
            <w:color w:val="000000"/>
            <w:sz w:val="24"/>
            <w:szCs w:val="24"/>
            <w:shd w:val="clear" w:color="auto" w:fill="FFFFFF"/>
          </w:rPr>
          <w:t>ndo sempre</w:t>
        </w:r>
      </w:ins>
      <w:r w:rsidR="00767D38" w:rsidRPr="00A43D75">
        <w:rPr>
          <w:rFonts w:cs="Calibri"/>
          <w:color w:val="000000"/>
          <w:sz w:val="24"/>
          <w:szCs w:val="24"/>
          <w:shd w:val="clear" w:color="auto" w:fill="FFFFFF"/>
        </w:rPr>
        <w:t xml:space="preserve"> as medidas de controle coletivas</w:t>
      </w:r>
      <w:r w:rsidR="002D0B7B" w:rsidRPr="00A43D75">
        <w:rPr>
          <w:rFonts w:cs="Calibri"/>
          <w:color w:val="000000"/>
          <w:sz w:val="24"/>
          <w:szCs w:val="24"/>
          <w:shd w:val="clear" w:color="auto" w:fill="FFFFFF"/>
        </w:rPr>
        <w:t xml:space="preserve">. </w:t>
      </w:r>
      <w:del w:id="431" w:author="Ariani Caetano" w:date="2020-05-27T23:25:00Z">
        <w:r w:rsidR="002D0B7B" w:rsidRPr="00A43D75" w:rsidDel="001B265A">
          <w:rPr>
            <w:rFonts w:cs="Calibri"/>
            <w:color w:val="000000"/>
            <w:sz w:val="24"/>
            <w:szCs w:val="24"/>
            <w:shd w:val="clear" w:color="auto" w:fill="FFFFFF"/>
          </w:rPr>
          <w:delText xml:space="preserve">Estão </w:delText>
        </w:r>
      </w:del>
      <w:ins w:id="432" w:author="Ariani Caetano" w:date="2020-05-27T23:25:00Z">
        <w:r w:rsidR="001B265A">
          <w:rPr>
            <w:rFonts w:cs="Calibri"/>
            <w:color w:val="000000"/>
            <w:sz w:val="24"/>
            <w:szCs w:val="24"/>
            <w:shd w:val="clear" w:color="auto" w:fill="FFFFFF"/>
          </w:rPr>
          <w:t>Os EPIs estão</w:t>
        </w:r>
        <w:r w:rsidR="001B265A" w:rsidRPr="00A43D75">
          <w:rPr>
            <w:rFonts w:cs="Calibri"/>
            <w:color w:val="000000"/>
            <w:sz w:val="24"/>
            <w:szCs w:val="24"/>
            <w:shd w:val="clear" w:color="auto" w:fill="FFFFFF"/>
          </w:rPr>
          <w:t xml:space="preserve"> </w:t>
        </w:r>
      </w:ins>
      <w:r w:rsidR="002D0B7B" w:rsidRPr="00A43D75">
        <w:rPr>
          <w:rFonts w:cs="Calibri"/>
          <w:color w:val="000000"/>
          <w:sz w:val="24"/>
          <w:szCs w:val="24"/>
          <w:shd w:val="clear" w:color="auto" w:fill="FFFFFF"/>
        </w:rPr>
        <w:t xml:space="preserve">previstos na </w:t>
      </w:r>
      <w:r w:rsidR="0099247F" w:rsidRPr="00A43D75">
        <w:rPr>
          <w:rFonts w:cs="Calibri"/>
          <w:sz w:val="24"/>
          <w:szCs w:val="24"/>
        </w:rPr>
        <w:t xml:space="preserve">NR 6, </w:t>
      </w:r>
      <w:r w:rsidR="00D155BF" w:rsidRPr="00A43D75">
        <w:rPr>
          <w:rFonts w:cs="Calibri"/>
          <w:sz w:val="24"/>
          <w:szCs w:val="24"/>
        </w:rPr>
        <w:t xml:space="preserve">norma que define suas especificações e condições para venda no mercado, </w:t>
      </w:r>
      <w:r w:rsidR="0099247F" w:rsidRPr="00A43D75">
        <w:rPr>
          <w:rFonts w:cs="Calibri"/>
          <w:sz w:val="24"/>
          <w:szCs w:val="24"/>
        </w:rPr>
        <w:t xml:space="preserve">e descritos em normas técnicas </w:t>
      </w:r>
      <w:r w:rsidR="00A97888">
        <w:rPr>
          <w:rFonts w:cs="Calibri"/>
          <w:sz w:val="24"/>
          <w:szCs w:val="24"/>
        </w:rPr>
        <w:t>e resoluções</w:t>
      </w:r>
      <w:del w:id="433" w:author="Ariani Caetano" w:date="2020-05-27T23:25:00Z">
        <w:r w:rsidR="00A97888" w:rsidDel="001B265A">
          <w:rPr>
            <w:rFonts w:cs="Calibri"/>
            <w:sz w:val="24"/>
            <w:szCs w:val="24"/>
          </w:rPr>
          <w:delText xml:space="preserve"> </w:delText>
        </w:r>
        <w:r w:rsidR="0099247F" w:rsidRPr="00A43D75" w:rsidDel="001B265A">
          <w:rPr>
            <w:rFonts w:cs="Calibri"/>
            <w:sz w:val="24"/>
            <w:szCs w:val="24"/>
          </w:rPr>
          <w:delText xml:space="preserve">como </w:delText>
        </w:r>
      </w:del>
      <w:ins w:id="434" w:author="Ariani Caetano" w:date="2020-05-27T23:25:00Z">
        <w:r w:rsidR="001B265A">
          <w:rPr>
            <w:rFonts w:cs="Calibri"/>
            <w:sz w:val="24"/>
            <w:szCs w:val="24"/>
          </w:rPr>
          <w:t xml:space="preserve"> </w:t>
        </w:r>
      </w:ins>
      <w:r w:rsidR="0099247F" w:rsidRPr="00A43D75">
        <w:rPr>
          <w:rFonts w:cs="Calibri"/>
          <w:sz w:val="24"/>
          <w:szCs w:val="24"/>
        </w:rPr>
        <w:t>da Anvisa</w:t>
      </w:r>
      <w:r w:rsidR="00A97888">
        <w:rPr>
          <w:rFonts w:cs="Calibri"/>
          <w:sz w:val="24"/>
          <w:szCs w:val="24"/>
        </w:rPr>
        <w:t xml:space="preserve"> e</w:t>
      </w:r>
      <w:r w:rsidR="0099247F" w:rsidRPr="00A43D75">
        <w:rPr>
          <w:rFonts w:cs="Calibri"/>
          <w:sz w:val="24"/>
          <w:szCs w:val="24"/>
        </w:rPr>
        <w:t xml:space="preserve"> do Ministério da Saúde</w:t>
      </w:r>
      <w:ins w:id="435" w:author="Ariani Caetano" w:date="2020-05-27T23:25:00Z">
        <w:r w:rsidR="001B265A">
          <w:rPr>
            <w:rFonts w:cs="Calibri"/>
            <w:sz w:val="24"/>
            <w:szCs w:val="24"/>
          </w:rPr>
          <w:t>, por exemplo</w:t>
        </w:r>
      </w:ins>
      <w:r w:rsidR="0099247F" w:rsidRPr="00A43D75">
        <w:rPr>
          <w:rFonts w:cs="Calibri"/>
          <w:sz w:val="24"/>
          <w:szCs w:val="24"/>
        </w:rPr>
        <w:t>.</w:t>
      </w:r>
    </w:p>
    <w:p w:rsidR="00586B55" w:rsidRPr="00A43D75" w:rsidRDefault="00586B55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EPR</w:t>
      </w:r>
      <w:r w:rsidRPr="00A43D75">
        <w:rPr>
          <w:rFonts w:cs="Calibri"/>
          <w:sz w:val="24"/>
          <w:szCs w:val="24"/>
          <w:u w:val="single"/>
        </w:rPr>
        <w:t xml:space="preserve"> – Equipamento de Proteção Respiratória</w:t>
      </w:r>
    </w:p>
    <w:p w:rsidR="00793DC6" w:rsidRPr="00A43D75" w:rsidRDefault="00DA495C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ins w:id="436" w:author="Ariani Caetano" w:date="2020-05-27T23:27:00Z">
        <w:r>
          <w:rPr>
            <w:rFonts w:cs="Calibri"/>
            <w:sz w:val="24"/>
            <w:szCs w:val="24"/>
            <w:shd w:val="clear" w:color="auto" w:fill="FFFFFF"/>
          </w:rPr>
          <w:t xml:space="preserve">Os </w:t>
        </w:r>
      </w:ins>
      <w:ins w:id="437" w:author="Ariani Caetano" w:date="2020-05-27T23:26:00Z">
        <w:r w:rsidRPr="00DA495C">
          <w:rPr>
            <w:rFonts w:cs="Calibri"/>
            <w:sz w:val="24"/>
            <w:szCs w:val="24"/>
            <w:shd w:val="clear" w:color="auto" w:fill="FFFFFF"/>
            <w:rPrChange w:id="438" w:author="Ariani Caetano" w:date="2020-05-27T23:27:00Z">
              <w:rPr/>
            </w:rPrChange>
          </w:rPr>
          <w:t xml:space="preserve">EPRs </w:t>
        </w:r>
      </w:ins>
      <w:ins w:id="439" w:author="Ariani Caetano" w:date="2020-05-27T23:27:00Z">
        <w:r w:rsidRPr="00DA495C">
          <w:rPr>
            <w:rFonts w:cs="Calibri"/>
            <w:sz w:val="24"/>
            <w:szCs w:val="24"/>
            <w:shd w:val="clear" w:color="auto" w:fill="FFFFFF"/>
            <w:rPrChange w:id="440" w:author="Ariani Caetano" w:date="2020-05-27T23:27:00Z">
              <w:rPr/>
            </w:rPrChange>
          </w:rPr>
          <w:t>s</w:t>
        </w:r>
      </w:ins>
      <w:del w:id="441" w:author="Ariani Caetano" w:date="2020-05-27T23:26:00Z">
        <w:r w:rsidR="00793DC6" w:rsidRPr="00DA495C" w:rsidDel="00DA495C">
          <w:rPr>
            <w:rFonts w:cs="Calibri"/>
            <w:sz w:val="24"/>
            <w:szCs w:val="24"/>
            <w:shd w:val="clear" w:color="auto" w:fill="FFFFFF"/>
            <w:rPrChange w:id="442" w:author="Ariani Caetano" w:date="2020-05-27T23:27:00Z">
              <w:rPr>
                <w:rFonts w:cs="Calibri"/>
                <w:sz w:val="24"/>
                <w:szCs w:val="24"/>
              </w:rPr>
            </w:rPrChange>
          </w:rPr>
          <w:delText>S</w:delText>
        </w:r>
      </w:del>
      <w:r w:rsidR="00793DC6" w:rsidRPr="00DA495C">
        <w:rPr>
          <w:rFonts w:cs="Calibri"/>
          <w:sz w:val="24"/>
          <w:szCs w:val="24"/>
          <w:shd w:val="clear" w:color="auto" w:fill="FFFFFF"/>
          <w:rPrChange w:id="443" w:author="Ariani Caetano" w:date="2020-05-27T23:27:00Z">
            <w:rPr>
              <w:rFonts w:cs="Calibri"/>
              <w:sz w:val="24"/>
              <w:szCs w:val="24"/>
            </w:rPr>
          </w:rPrChange>
        </w:rPr>
        <w:t xml:space="preserve">ão </w:t>
      </w:r>
      <w:del w:id="444" w:author="Ariani Caetano" w:date="2020-05-27T23:27:00Z">
        <w:r w:rsidR="00793DC6" w:rsidRPr="00DA495C" w:rsidDel="00DA495C">
          <w:rPr>
            <w:rFonts w:cs="Calibri"/>
            <w:sz w:val="24"/>
            <w:szCs w:val="24"/>
            <w:shd w:val="clear" w:color="auto" w:fill="FFFFFF"/>
            <w:rPrChange w:id="445" w:author="Ariani Caetano" w:date="2020-05-27T23:27:00Z">
              <w:rPr>
                <w:rFonts w:cs="Calibri"/>
                <w:sz w:val="24"/>
                <w:szCs w:val="24"/>
              </w:rPr>
            </w:rPrChange>
          </w:rPr>
          <w:delText xml:space="preserve">equipamentos </w:delText>
        </w:r>
        <w:r w:rsidR="00955BBA" w:rsidRPr="00DA495C" w:rsidDel="00DA495C">
          <w:rPr>
            <w:rFonts w:cs="Calibri"/>
            <w:sz w:val="24"/>
            <w:szCs w:val="24"/>
            <w:shd w:val="clear" w:color="auto" w:fill="FFFFFF"/>
            <w:rPrChange w:id="446" w:author="Ariani Caetano" w:date="2020-05-27T23:27:00Z">
              <w:rPr>
                <w:rFonts w:cs="Calibri"/>
                <w:sz w:val="24"/>
                <w:szCs w:val="24"/>
              </w:rPr>
            </w:rPrChange>
          </w:rPr>
          <w:delText>específicos</w:delText>
        </w:r>
      </w:del>
      <w:ins w:id="447" w:author="Ariani Caetano" w:date="2020-05-27T23:27:00Z">
        <w:r>
          <w:rPr>
            <w:rFonts w:cs="Calibri"/>
            <w:sz w:val="24"/>
            <w:szCs w:val="24"/>
            <w:shd w:val="clear" w:color="auto" w:fill="FFFFFF"/>
          </w:rPr>
          <w:t>um tipo de equipamento de proteção individual</w:t>
        </w:r>
      </w:ins>
      <w:del w:id="448" w:author="Ariani Caetano" w:date="2020-05-27T23:27:00Z">
        <w:r w:rsidR="00955BBA" w:rsidRPr="00DA495C" w:rsidDel="00DA495C">
          <w:rPr>
            <w:rFonts w:cs="Calibri"/>
            <w:sz w:val="24"/>
            <w:szCs w:val="24"/>
            <w:shd w:val="clear" w:color="auto" w:fill="FFFFFF"/>
            <w:rPrChange w:id="449" w:author="Ariani Caetano" w:date="2020-05-27T23:27:00Z">
              <w:rPr>
                <w:rFonts w:cs="Calibri"/>
                <w:sz w:val="24"/>
                <w:szCs w:val="24"/>
              </w:rPr>
            </w:rPrChange>
          </w:rPr>
          <w:delText xml:space="preserve">, </w:delText>
        </w:r>
        <w:r w:rsidR="00F23C6A" w:rsidRPr="00DA495C" w:rsidDel="00DA495C">
          <w:rPr>
            <w:rFonts w:cs="Calibri"/>
            <w:sz w:val="24"/>
            <w:szCs w:val="24"/>
            <w:shd w:val="clear" w:color="auto" w:fill="FFFFFF"/>
            <w:rPrChange w:id="450" w:author="Ariani Caetano" w:date="2020-05-27T23:27:00Z">
              <w:rPr>
                <w:rFonts w:cs="Calibri"/>
                <w:sz w:val="24"/>
                <w:szCs w:val="24"/>
              </w:rPr>
            </w:rPrChange>
          </w:rPr>
          <w:delText>t</w:delText>
        </w:r>
      </w:del>
      <w:ins w:id="451" w:author="Ariani Caetano" w:date="2020-05-27T23:27:00Z">
        <w:r>
          <w:rPr>
            <w:rFonts w:cs="Calibri"/>
            <w:sz w:val="24"/>
            <w:szCs w:val="24"/>
            <w:shd w:val="clear" w:color="auto" w:fill="FFFFFF"/>
          </w:rPr>
          <w:t>. T</w:t>
        </w:r>
      </w:ins>
      <w:r w:rsidR="00F23C6A" w:rsidRPr="00DA495C">
        <w:rPr>
          <w:rFonts w:cs="Calibri"/>
          <w:sz w:val="24"/>
          <w:szCs w:val="24"/>
          <w:shd w:val="clear" w:color="auto" w:fill="FFFFFF"/>
          <w:rPrChange w:id="452" w:author="Ariani Caetano" w:date="2020-05-27T23:27:00Z">
            <w:rPr>
              <w:rFonts w:cs="Calibri"/>
              <w:sz w:val="24"/>
              <w:szCs w:val="24"/>
            </w:rPr>
          </w:rPrChange>
        </w:rPr>
        <w:t xml:space="preserve">ambém conhecidos </w:t>
      </w:r>
      <w:r w:rsidR="00793DC6" w:rsidRPr="00A43D75">
        <w:rPr>
          <w:rFonts w:cs="Calibri"/>
          <w:sz w:val="24"/>
          <w:szCs w:val="24"/>
          <w:shd w:val="clear" w:color="auto" w:fill="FFFFFF"/>
        </w:rPr>
        <w:t>como respiradores ou máscaras,</w:t>
      </w:r>
      <w:del w:id="453" w:author="Ariani Caetano" w:date="2020-05-27T23:27:00Z">
        <w:r w:rsidR="00793DC6" w:rsidRPr="00A43D75" w:rsidDel="00DA495C">
          <w:rPr>
            <w:rFonts w:cs="Calibri"/>
            <w:sz w:val="24"/>
            <w:szCs w:val="24"/>
            <w:shd w:val="clear" w:color="auto" w:fill="FFFFFF"/>
          </w:rPr>
          <w:delText xml:space="preserve"> que </w:delText>
        </w:r>
      </w:del>
      <w:ins w:id="454" w:author="Ariani Caetano" w:date="2020-05-27T23:27:00Z">
        <w:r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="00793DC6" w:rsidRPr="00A43D75">
        <w:rPr>
          <w:rFonts w:cs="Calibri"/>
          <w:sz w:val="24"/>
          <w:szCs w:val="24"/>
          <w:shd w:val="clear" w:color="auto" w:fill="FFFFFF"/>
        </w:rPr>
        <w:t xml:space="preserve">protegem os trabalhadores contra a inalação de contaminantes gerados por agentes químicos </w:t>
      </w:r>
      <w:r w:rsidR="00A97888">
        <w:rPr>
          <w:rFonts w:cs="Calibri"/>
          <w:sz w:val="24"/>
          <w:szCs w:val="24"/>
          <w:shd w:val="clear" w:color="auto" w:fill="FFFFFF"/>
        </w:rPr>
        <w:t>(</w:t>
      </w:r>
      <w:r w:rsidR="00793DC6" w:rsidRPr="00A43D75">
        <w:rPr>
          <w:rFonts w:cs="Calibri"/>
          <w:sz w:val="24"/>
          <w:szCs w:val="24"/>
          <w:shd w:val="clear" w:color="auto" w:fill="FFFFFF"/>
        </w:rPr>
        <w:t>como poeiras, névoas, fumos, gases e vapores</w:t>
      </w:r>
      <w:r w:rsidR="00A97888">
        <w:rPr>
          <w:rFonts w:cs="Calibri"/>
          <w:sz w:val="24"/>
          <w:szCs w:val="24"/>
          <w:shd w:val="clear" w:color="auto" w:fill="FFFFFF"/>
        </w:rPr>
        <w:t>)</w:t>
      </w:r>
      <w:r w:rsidR="0099247F" w:rsidRPr="00A43D75">
        <w:rPr>
          <w:rFonts w:cs="Calibri"/>
          <w:sz w:val="24"/>
          <w:szCs w:val="24"/>
          <w:shd w:val="clear" w:color="auto" w:fill="FFFFFF"/>
        </w:rPr>
        <w:t xml:space="preserve"> ou biológicos</w:t>
      </w:r>
      <w:r w:rsidR="00A97888">
        <w:rPr>
          <w:rFonts w:cs="Calibri"/>
          <w:sz w:val="24"/>
          <w:szCs w:val="24"/>
          <w:shd w:val="clear" w:color="auto" w:fill="FFFFFF"/>
        </w:rPr>
        <w:t xml:space="preserve"> (como gotículas virais, secreções</w:t>
      </w:r>
      <w:del w:id="455" w:author="Ariani Caetano" w:date="2020-05-27T23:28:00Z">
        <w:r w:rsidR="00A97888" w:rsidDel="00DA495C">
          <w:rPr>
            <w:rFonts w:cs="Calibri"/>
            <w:sz w:val="24"/>
            <w:szCs w:val="24"/>
            <w:shd w:val="clear" w:color="auto" w:fill="FFFFFF"/>
          </w:rPr>
          <w:delText xml:space="preserve">, </w:delText>
        </w:r>
      </w:del>
      <w:ins w:id="456" w:author="Ariani Caetano" w:date="2020-05-27T23:28:00Z">
        <w:r>
          <w:rPr>
            <w:rFonts w:cs="Calibri"/>
            <w:sz w:val="24"/>
            <w:szCs w:val="24"/>
            <w:shd w:val="clear" w:color="auto" w:fill="FFFFFF"/>
          </w:rPr>
          <w:t xml:space="preserve"> e </w:t>
        </w:r>
      </w:ins>
      <w:r w:rsidR="00A97888">
        <w:rPr>
          <w:rFonts w:cs="Calibri"/>
          <w:sz w:val="24"/>
          <w:szCs w:val="24"/>
          <w:shd w:val="clear" w:color="auto" w:fill="FFFFFF"/>
        </w:rPr>
        <w:t>sangue</w:t>
      </w:r>
      <w:del w:id="457" w:author="Ariani Caetano" w:date="2020-05-27T23:28:00Z">
        <w:r w:rsidR="00A97888" w:rsidDel="00DA495C">
          <w:rPr>
            <w:rFonts w:cs="Calibri"/>
            <w:sz w:val="24"/>
            <w:szCs w:val="24"/>
            <w:shd w:val="clear" w:color="auto" w:fill="FFFFFF"/>
          </w:rPr>
          <w:delText>, por exemplo</w:delText>
        </w:r>
      </w:del>
      <w:r w:rsidR="00A97888">
        <w:rPr>
          <w:rFonts w:cs="Calibri"/>
          <w:sz w:val="24"/>
          <w:szCs w:val="24"/>
          <w:shd w:val="clear" w:color="auto" w:fill="FFFFFF"/>
        </w:rPr>
        <w:t>)</w:t>
      </w:r>
      <w:r w:rsidR="00793DC6" w:rsidRPr="00A43D75">
        <w:rPr>
          <w:rFonts w:cs="Calibri"/>
          <w:sz w:val="24"/>
          <w:szCs w:val="24"/>
          <w:shd w:val="clear" w:color="auto" w:fill="FFFFFF"/>
        </w:rPr>
        <w:t xml:space="preserve">. </w:t>
      </w:r>
      <w:r w:rsidR="00A97888">
        <w:rPr>
          <w:rFonts w:cs="Calibri"/>
          <w:sz w:val="24"/>
          <w:szCs w:val="24"/>
          <w:shd w:val="clear" w:color="auto" w:fill="FFFFFF"/>
        </w:rPr>
        <w:t xml:space="preserve">Além disso, são </w:t>
      </w:r>
      <w:r w:rsidR="00793DC6" w:rsidRPr="00A43D75">
        <w:rPr>
          <w:rFonts w:cs="Calibri"/>
          <w:sz w:val="24"/>
          <w:szCs w:val="24"/>
          <w:shd w:val="clear" w:color="auto" w:fill="FFFFFF"/>
        </w:rPr>
        <w:t>usados em caso de deficiência de oxigênio</w:t>
      </w:r>
      <w:r w:rsidR="00D13C8B" w:rsidRPr="00A43D75">
        <w:rPr>
          <w:rFonts w:cs="Calibri"/>
          <w:sz w:val="24"/>
          <w:szCs w:val="24"/>
          <w:shd w:val="clear" w:color="auto" w:fill="FFFFFF"/>
        </w:rPr>
        <w:t xml:space="preserve"> nos locais de trabalho</w:t>
      </w:r>
      <w:r w:rsidR="00793DC6" w:rsidRPr="00A43D75">
        <w:rPr>
          <w:rFonts w:cs="Calibri"/>
          <w:sz w:val="24"/>
          <w:szCs w:val="24"/>
          <w:shd w:val="clear" w:color="auto" w:fill="FFFFFF"/>
        </w:rPr>
        <w:t>.</w:t>
      </w:r>
      <w:r w:rsidR="0099247F" w:rsidRPr="00A43D75">
        <w:rPr>
          <w:rFonts w:cs="Calibri"/>
          <w:sz w:val="24"/>
          <w:szCs w:val="24"/>
          <w:shd w:val="clear" w:color="auto" w:fill="FFFFFF"/>
        </w:rPr>
        <w:t xml:space="preserve"> </w:t>
      </w:r>
      <w:r w:rsidR="00D13C8B" w:rsidRPr="00A43D75">
        <w:rPr>
          <w:rFonts w:cs="Calibri"/>
          <w:sz w:val="24"/>
          <w:szCs w:val="24"/>
          <w:shd w:val="clear" w:color="auto" w:fill="FFFFFF"/>
        </w:rPr>
        <w:t xml:space="preserve">A seleção de um respirador deve ser precedida de uma análise cuidadosa dos riscos potenciais, dentro de um </w:t>
      </w:r>
      <w:r w:rsidRPr="00A43D75">
        <w:rPr>
          <w:rFonts w:cs="Calibri"/>
          <w:sz w:val="24"/>
          <w:szCs w:val="24"/>
          <w:shd w:val="clear" w:color="auto" w:fill="FFFFFF"/>
        </w:rPr>
        <w:t>programa de proteção respiratória</w:t>
      </w:r>
      <w:r w:rsidR="00036A91" w:rsidRPr="00A43D75">
        <w:rPr>
          <w:rFonts w:cs="Calibri"/>
          <w:sz w:val="24"/>
          <w:szCs w:val="24"/>
          <w:shd w:val="clear" w:color="auto" w:fill="FFFFFF"/>
        </w:rPr>
        <w:t>, que inclui várias ações</w:t>
      </w:r>
      <w:r w:rsidR="00D13C8B" w:rsidRPr="00A43D75">
        <w:rPr>
          <w:rFonts w:cs="Calibri"/>
          <w:sz w:val="24"/>
          <w:szCs w:val="24"/>
          <w:shd w:val="clear" w:color="auto" w:fill="FFFFFF"/>
        </w:rPr>
        <w:t xml:space="preserve"> </w:t>
      </w:r>
      <w:r w:rsidR="00036A91" w:rsidRPr="00A43D75">
        <w:rPr>
          <w:rFonts w:cs="Calibri"/>
          <w:sz w:val="24"/>
          <w:szCs w:val="24"/>
          <w:shd w:val="clear" w:color="auto" w:fill="FFFFFF"/>
        </w:rPr>
        <w:t>e procedimentos. Assim,</w:t>
      </w:r>
      <w:del w:id="458" w:author="Ariani Caetano" w:date="2020-05-27T23:28:00Z">
        <w:r w:rsidR="00036A91" w:rsidRPr="00A43D75" w:rsidDel="00DA495C">
          <w:rPr>
            <w:rFonts w:cs="Calibri"/>
            <w:sz w:val="24"/>
            <w:szCs w:val="24"/>
            <w:shd w:val="clear" w:color="auto" w:fill="FFFFFF"/>
          </w:rPr>
          <w:delText xml:space="preserve"> é i</w:delText>
        </w:r>
        <w:r w:rsidR="0099247F" w:rsidRPr="00A43D75" w:rsidDel="00DA495C">
          <w:rPr>
            <w:rFonts w:cs="Calibri"/>
            <w:sz w:val="24"/>
            <w:szCs w:val="24"/>
            <w:shd w:val="clear" w:color="auto" w:fill="FFFFFF"/>
          </w:rPr>
          <w:delText xml:space="preserve">mportante dizer que </w:delText>
        </w:r>
      </w:del>
      <w:ins w:id="459" w:author="Ariani Caetano" w:date="2020-05-27T23:28:00Z">
        <w:r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="0099247F" w:rsidRPr="00A43D75">
        <w:rPr>
          <w:rFonts w:cs="Calibri"/>
          <w:sz w:val="24"/>
          <w:szCs w:val="24"/>
          <w:shd w:val="clear" w:color="auto" w:fill="FFFFFF"/>
        </w:rPr>
        <w:t xml:space="preserve">além de </w:t>
      </w:r>
      <w:r w:rsidR="00A97888">
        <w:rPr>
          <w:rFonts w:cs="Calibri"/>
          <w:sz w:val="24"/>
          <w:szCs w:val="24"/>
          <w:shd w:val="clear" w:color="auto" w:fill="FFFFFF"/>
        </w:rPr>
        <w:t xml:space="preserve">possuir </w:t>
      </w:r>
      <w:r w:rsidR="0099247F" w:rsidRPr="00A43D75">
        <w:rPr>
          <w:rFonts w:cs="Calibri"/>
          <w:sz w:val="24"/>
          <w:szCs w:val="24"/>
          <w:shd w:val="clear" w:color="auto" w:fill="FFFFFF"/>
        </w:rPr>
        <w:t>o equipamento</w:t>
      </w:r>
      <w:r w:rsidR="00036A91" w:rsidRPr="00A43D75">
        <w:rPr>
          <w:rFonts w:cs="Calibri"/>
          <w:sz w:val="24"/>
          <w:szCs w:val="24"/>
          <w:shd w:val="clear" w:color="auto" w:fill="FFFFFF"/>
        </w:rPr>
        <w:t xml:space="preserve"> adequado</w:t>
      </w:r>
      <w:del w:id="460" w:author="Ariani Caetano" w:date="2020-05-27T23:28:00Z">
        <w:r w:rsidR="00036A91" w:rsidRPr="00A43D75" w:rsidDel="00DA495C">
          <w:rPr>
            <w:rFonts w:cs="Calibri"/>
            <w:sz w:val="24"/>
            <w:szCs w:val="24"/>
            <w:shd w:val="clear" w:color="auto" w:fill="FFFFFF"/>
          </w:rPr>
          <w:delText xml:space="preserve">, </w:delText>
        </w:r>
      </w:del>
      <w:ins w:id="461" w:author="Ariani Caetano" w:date="2020-05-27T23:28:00Z">
        <w:r>
          <w:rPr>
            <w:rFonts w:cs="Calibri"/>
            <w:sz w:val="24"/>
            <w:szCs w:val="24"/>
            <w:shd w:val="clear" w:color="auto" w:fill="FFFFFF"/>
          </w:rPr>
          <w:t xml:space="preserve"> e</w:t>
        </w:r>
        <w:r w:rsidRPr="00A43D75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="00036A91" w:rsidRPr="00A43D75">
        <w:rPr>
          <w:rFonts w:cs="Calibri"/>
          <w:sz w:val="24"/>
          <w:szCs w:val="24"/>
          <w:shd w:val="clear" w:color="auto" w:fill="FFFFFF"/>
        </w:rPr>
        <w:t>específico para o risco respiratório,</w:t>
      </w:r>
      <w:r w:rsidR="0099247F" w:rsidRPr="00A43D75">
        <w:rPr>
          <w:rFonts w:cs="Calibri"/>
          <w:sz w:val="24"/>
          <w:szCs w:val="24"/>
          <w:shd w:val="clear" w:color="auto" w:fill="FFFFFF"/>
        </w:rPr>
        <w:t xml:space="preserve"> é </w:t>
      </w:r>
      <w:r w:rsidR="00A97888">
        <w:rPr>
          <w:rFonts w:cs="Calibri"/>
          <w:sz w:val="24"/>
          <w:szCs w:val="24"/>
          <w:shd w:val="clear" w:color="auto" w:fill="FFFFFF"/>
        </w:rPr>
        <w:t>essencial</w:t>
      </w:r>
      <w:r w:rsidR="0099247F" w:rsidRPr="00A43D75">
        <w:rPr>
          <w:rFonts w:cs="Calibri"/>
          <w:sz w:val="24"/>
          <w:szCs w:val="24"/>
          <w:shd w:val="clear" w:color="auto" w:fill="FFFFFF"/>
        </w:rPr>
        <w:t xml:space="preserve"> saber</w:t>
      </w:r>
      <w:del w:id="462" w:author="Ariani Caetano" w:date="2020-05-27T23:28:00Z">
        <w:r w:rsidR="0099247F" w:rsidRPr="00A43D75" w:rsidDel="00DA495C">
          <w:rPr>
            <w:rFonts w:cs="Calibri"/>
            <w:sz w:val="24"/>
            <w:szCs w:val="24"/>
            <w:shd w:val="clear" w:color="auto" w:fill="FFFFFF"/>
          </w:rPr>
          <w:delText xml:space="preserve"> como </w:delText>
        </w:r>
      </w:del>
      <w:ins w:id="463" w:author="Ariani Caetano" w:date="2020-05-27T23:28:00Z">
        <w:r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del w:id="464" w:author="Ariani Caetano" w:date="2020-05-27T23:29:00Z">
        <w:r w:rsidR="0099247F" w:rsidRPr="00A43D75" w:rsidDel="00DA495C">
          <w:rPr>
            <w:rFonts w:cs="Calibri"/>
            <w:sz w:val="24"/>
            <w:szCs w:val="24"/>
            <w:shd w:val="clear" w:color="auto" w:fill="FFFFFF"/>
          </w:rPr>
          <w:delText>usar</w:delText>
        </w:r>
      </w:del>
      <w:ins w:id="465" w:author="Ariani Caetano" w:date="2020-05-27T23:29:00Z">
        <w:r w:rsidRPr="00A43D75">
          <w:rPr>
            <w:rFonts w:cs="Calibri"/>
            <w:sz w:val="24"/>
            <w:szCs w:val="24"/>
            <w:shd w:val="clear" w:color="auto" w:fill="FFFFFF"/>
          </w:rPr>
          <w:t>us</w:t>
        </w:r>
        <w:r>
          <w:rPr>
            <w:rFonts w:cs="Calibri"/>
            <w:sz w:val="24"/>
            <w:szCs w:val="24"/>
            <w:shd w:val="clear" w:color="auto" w:fill="FFFFFF"/>
          </w:rPr>
          <w:t>á-lo</w:t>
        </w:r>
      </w:ins>
      <w:r w:rsidR="0099247F" w:rsidRPr="00A43D75">
        <w:rPr>
          <w:rFonts w:cs="Calibri"/>
          <w:sz w:val="24"/>
          <w:szCs w:val="24"/>
          <w:shd w:val="clear" w:color="auto" w:fill="FFFFFF"/>
        </w:rPr>
        <w:t>,</w:t>
      </w:r>
      <w:del w:id="466" w:author="Ariani Caetano" w:date="2020-05-27T23:29:00Z">
        <w:r w:rsidR="0099247F" w:rsidRPr="00A43D75" w:rsidDel="00DA495C">
          <w:rPr>
            <w:rFonts w:cs="Calibri"/>
            <w:sz w:val="24"/>
            <w:szCs w:val="24"/>
            <w:shd w:val="clear" w:color="auto" w:fill="FFFFFF"/>
          </w:rPr>
          <w:delText xml:space="preserve"> como </w:delText>
        </w:r>
      </w:del>
      <w:ins w:id="467" w:author="Ariani Caetano" w:date="2020-05-27T23:29:00Z">
        <w:r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del w:id="468" w:author="Ariani Caetano" w:date="2020-05-27T23:29:00Z">
        <w:r w:rsidR="0099247F" w:rsidRPr="00A43D75" w:rsidDel="00DA495C">
          <w:rPr>
            <w:rFonts w:cs="Calibri"/>
            <w:sz w:val="24"/>
            <w:szCs w:val="24"/>
            <w:shd w:val="clear" w:color="auto" w:fill="FFFFFF"/>
          </w:rPr>
          <w:delText>guardar</w:delText>
        </w:r>
      </w:del>
      <w:ins w:id="469" w:author="Ariani Caetano" w:date="2020-05-27T23:29:00Z">
        <w:r>
          <w:rPr>
            <w:rFonts w:cs="Calibri"/>
            <w:sz w:val="24"/>
            <w:szCs w:val="24"/>
            <w:shd w:val="clear" w:color="auto" w:fill="FFFFFF"/>
          </w:rPr>
          <w:t>guardá-lo</w:t>
        </w:r>
      </w:ins>
      <w:r w:rsidR="0099247F" w:rsidRPr="00A43D75">
        <w:rPr>
          <w:rFonts w:cs="Calibri"/>
          <w:sz w:val="24"/>
          <w:szCs w:val="24"/>
          <w:shd w:val="clear" w:color="auto" w:fill="FFFFFF"/>
        </w:rPr>
        <w:t>,</w:t>
      </w:r>
      <w:del w:id="470" w:author="Ariani Caetano" w:date="2020-05-27T23:29:00Z">
        <w:r w:rsidR="00A97888" w:rsidDel="00DA495C">
          <w:rPr>
            <w:rFonts w:cs="Calibri"/>
            <w:sz w:val="24"/>
            <w:szCs w:val="24"/>
            <w:shd w:val="clear" w:color="auto" w:fill="FFFFFF"/>
          </w:rPr>
          <w:delText xml:space="preserve"> como </w:delText>
        </w:r>
      </w:del>
      <w:ins w:id="471" w:author="Ariani Caetano" w:date="2020-05-27T23:29:00Z">
        <w:r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="00A97888">
        <w:rPr>
          <w:rFonts w:cs="Calibri"/>
          <w:sz w:val="24"/>
          <w:szCs w:val="24"/>
          <w:shd w:val="clear" w:color="auto" w:fill="FFFFFF"/>
        </w:rPr>
        <w:t>higieniz</w:t>
      </w:r>
      <w:del w:id="472" w:author="Ariani Caetano" w:date="2020-05-27T23:29:00Z">
        <w:r w:rsidR="00A97888" w:rsidDel="00DA495C">
          <w:rPr>
            <w:rFonts w:cs="Calibri"/>
            <w:sz w:val="24"/>
            <w:szCs w:val="24"/>
            <w:shd w:val="clear" w:color="auto" w:fill="FFFFFF"/>
          </w:rPr>
          <w:delText>ar,</w:delText>
        </w:r>
      </w:del>
      <w:ins w:id="473" w:author="Ariani Caetano" w:date="2020-05-27T23:29:00Z">
        <w:r>
          <w:rPr>
            <w:rFonts w:cs="Calibri"/>
            <w:sz w:val="24"/>
            <w:szCs w:val="24"/>
            <w:shd w:val="clear" w:color="auto" w:fill="FFFFFF"/>
          </w:rPr>
          <w:t xml:space="preserve">á-lo e </w:t>
        </w:r>
      </w:ins>
      <w:del w:id="474" w:author="Ariani Caetano" w:date="2020-05-27T23:29:00Z">
        <w:r w:rsidR="00A97888" w:rsidDel="00DA495C">
          <w:rPr>
            <w:rFonts w:cs="Calibri"/>
            <w:sz w:val="24"/>
            <w:szCs w:val="24"/>
            <w:shd w:val="clear" w:color="auto" w:fill="FFFFFF"/>
          </w:rPr>
          <w:delText xml:space="preserve"> </w:delText>
        </w:r>
        <w:r w:rsidR="0099247F" w:rsidRPr="00A43D75" w:rsidDel="00DA495C">
          <w:rPr>
            <w:rFonts w:cs="Calibri"/>
            <w:sz w:val="24"/>
            <w:szCs w:val="24"/>
            <w:shd w:val="clear" w:color="auto" w:fill="FFFFFF"/>
          </w:rPr>
          <w:delText xml:space="preserve"> como </w:delText>
        </w:r>
      </w:del>
      <w:r w:rsidR="0099247F" w:rsidRPr="00A43D75">
        <w:rPr>
          <w:rFonts w:cs="Calibri"/>
          <w:sz w:val="24"/>
          <w:szCs w:val="24"/>
          <w:shd w:val="clear" w:color="auto" w:fill="FFFFFF"/>
        </w:rPr>
        <w:t>descart</w:t>
      </w:r>
      <w:del w:id="475" w:author="Ariani Caetano" w:date="2020-05-27T23:29:00Z">
        <w:r w:rsidR="0099247F" w:rsidRPr="00A43D75" w:rsidDel="00DA495C">
          <w:rPr>
            <w:rFonts w:cs="Calibri"/>
            <w:sz w:val="24"/>
            <w:szCs w:val="24"/>
            <w:shd w:val="clear" w:color="auto" w:fill="FFFFFF"/>
          </w:rPr>
          <w:delText>ar</w:delText>
        </w:r>
      </w:del>
      <w:ins w:id="476" w:author="Ariani Caetano" w:date="2020-05-27T23:29:00Z">
        <w:r>
          <w:rPr>
            <w:rFonts w:cs="Calibri"/>
            <w:sz w:val="24"/>
            <w:szCs w:val="24"/>
            <w:shd w:val="clear" w:color="auto" w:fill="FFFFFF"/>
          </w:rPr>
          <w:t>á-lo</w:t>
        </w:r>
      </w:ins>
      <w:del w:id="477" w:author="Ariani Caetano" w:date="2020-05-27T23:29:00Z">
        <w:r w:rsidR="0099247F" w:rsidRPr="00A43D75" w:rsidDel="00DA495C">
          <w:rPr>
            <w:rFonts w:cs="Calibri"/>
            <w:sz w:val="24"/>
            <w:szCs w:val="24"/>
            <w:shd w:val="clear" w:color="auto" w:fill="FFFFFF"/>
          </w:rPr>
          <w:delText>, existindo</w:delText>
        </w:r>
      </w:del>
      <w:ins w:id="478" w:author="Ariani Caetano" w:date="2020-05-27T23:29:00Z">
        <w:r>
          <w:rPr>
            <w:rFonts w:cs="Calibri"/>
            <w:sz w:val="24"/>
            <w:szCs w:val="24"/>
            <w:shd w:val="clear" w:color="auto" w:fill="FFFFFF"/>
          </w:rPr>
          <w:t xml:space="preserve"> a partir de</w:t>
        </w:r>
      </w:ins>
      <w:r w:rsidR="0099247F" w:rsidRPr="00A43D75">
        <w:rPr>
          <w:rFonts w:cs="Calibri"/>
          <w:sz w:val="24"/>
          <w:szCs w:val="24"/>
          <w:shd w:val="clear" w:color="auto" w:fill="FFFFFF"/>
        </w:rPr>
        <w:t xml:space="preserve"> protocolos e rotinas </w:t>
      </w:r>
      <w:r w:rsidR="00036A91" w:rsidRPr="00A43D75">
        <w:rPr>
          <w:rFonts w:cs="Calibri"/>
          <w:sz w:val="24"/>
          <w:szCs w:val="24"/>
          <w:shd w:val="clear" w:color="auto" w:fill="FFFFFF"/>
        </w:rPr>
        <w:t xml:space="preserve">pré-determinadas. </w:t>
      </w:r>
    </w:p>
    <w:p w:rsidR="00586B55" w:rsidRPr="00A43D75" w:rsidRDefault="00586B55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793DC6" w:rsidRPr="008B16E3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  <w:rPrChange w:id="479" w:author="Ariani Caetano" w:date="2020-05-28T14:32:00Z">
            <w:rPr>
              <w:rFonts w:cs="Calibri"/>
              <w:sz w:val="24"/>
              <w:szCs w:val="24"/>
              <w:u w:val="single"/>
            </w:rPr>
          </w:rPrChange>
        </w:rPr>
      </w:pPr>
      <w:r w:rsidRPr="008B16E3">
        <w:rPr>
          <w:rFonts w:cs="Calibri"/>
          <w:b/>
          <w:sz w:val="24"/>
          <w:szCs w:val="24"/>
          <w:u w:val="single"/>
          <w:rPrChange w:id="480" w:author="Ariani Caetano" w:date="2020-05-28T14:32:00Z">
            <w:rPr>
              <w:rFonts w:cs="Calibri"/>
              <w:b/>
              <w:sz w:val="24"/>
              <w:szCs w:val="24"/>
              <w:u w:val="single"/>
            </w:rPr>
          </w:rPrChange>
        </w:rPr>
        <w:t>MPT</w:t>
      </w:r>
      <w:r w:rsidRPr="008B16E3">
        <w:rPr>
          <w:rFonts w:cs="Calibri"/>
          <w:sz w:val="24"/>
          <w:szCs w:val="24"/>
          <w:u w:val="single"/>
          <w:rPrChange w:id="481" w:author="Ariani Caetano" w:date="2020-05-28T14:32:00Z">
            <w:rPr>
              <w:rFonts w:cs="Calibri"/>
              <w:sz w:val="24"/>
              <w:szCs w:val="24"/>
              <w:u w:val="single"/>
            </w:rPr>
          </w:rPrChange>
        </w:rPr>
        <w:t xml:space="preserve"> – Ministério Público do Trabalho</w:t>
      </w:r>
    </w:p>
    <w:p w:rsidR="002D0B7B" w:rsidRPr="00A43D75" w:rsidDel="008B16E3" w:rsidRDefault="00793DC6" w:rsidP="00A43D75">
      <w:pPr>
        <w:suppressAutoHyphens/>
        <w:spacing w:after="0" w:line="360" w:lineRule="auto"/>
        <w:jc w:val="both"/>
        <w:rPr>
          <w:del w:id="482" w:author="Ariani Caetano" w:date="2020-05-28T14:35:00Z"/>
          <w:rFonts w:cs="Calibri"/>
          <w:sz w:val="24"/>
          <w:szCs w:val="24"/>
        </w:rPr>
      </w:pPr>
      <w:r w:rsidRPr="00A43D75">
        <w:rPr>
          <w:rFonts w:cs="Calibri"/>
          <w:sz w:val="24"/>
          <w:szCs w:val="24"/>
        </w:rPr>
        <w:t xml:space="preserve">Previsto pela Constituição </w:t>
      </w:r>
      <w:r w:rsidR="009E4AAB" w:rsidRPr="00A43D75">
        <w:rPr>
          <w:rFonts w:cs="Calibri"/>
          <w:sz w:val="24"/>
          <w:szCs w:val="24"/>
        </w:rPr>
        <w:t>Federal</w:t>
      </w:r>
      <w:ins w:id="483" w:author="Ariani Caetano" w:date="2020-05-28T14:34:00Z">
        <w:r w:rsidR="008B16E3">
          <w:rPr>
            <w:rFonts w:cs="Calibri"/>
            <w:sz w:val="24"/>
            <w:szCs w:val="24"/>
          </w:rPr>
          <w:t>,</w:t>
        </w:r>
      </w:ins>
      <w:r w:rsidR="009E4AAB" w:rsidRPr="00A43D75">
        <w:rPr>
          <w:rFonts w:cs="Calibri"/>
          <w:sz w:val="24"/>
          <w:szCs w:val="24"/>
        </w:rPr>
        <w:t xml:space="preserve"> é um </w:t>
      </w:r>
      <w:r w:rsidRPr="00A43D75">
        <w:rPr>
          <w:rFonts w:cs="Calibri"/>
          <w:sz w:val="24"/>
          <w:szCs w:val="24"/>
        </w:rPr>
        <w:t xml:space="preserve">ramo do Ministério Público da União </w:t>
      </w:r>
      <w:r w:rsidR="0021147C" w:rsidRPr="00A43D75">
        <w:rPr>
          <w:rFonts w:cs="Calibri"/>
          <w:sz w:val="24"/>
          <w:szCs w:val="24"/>
        </w:rPr>
        <w:t xml:space="preserve">que tem como atribuição </w:t>
      </w:r>
      <w:r w:rsidR="00204507" w:rsidRPr="00A43D75">
        <w:rPr>
          <w:rFonts w:cs="Calibri"/>
          <w:sz w:val="24"/>
          <w:szCs w:val="24"/>
        </w:rPr>
        <w:t>defender e garantir a ordem jurídica trabalhista</w:t>
      </w:r>
      <w:del w:id="484" w:author="Ariani Caetano" w:date="2020-05-28T14:35:00Z">
        <w:r w:rsidR="00204507" w:rsidRPr="00A43D75" w:rsidDel="008B16E3">
          <w:rPr>
            <w:rFonts w:cs="Calibri"/>
            <w:sz w:val="24"/>
            <w:szCs w:val="24"/>
          </w:rPr>
          <w:delText xml:space="preserve">, </w:delText>
        </w:r>
      </w:del>
      <w:ins w:id="485" w:author="Ariani Caetano" w:date="2020-05-28T14:35:00Z">
        <w:r w:rsidR="008B16E3">
          <w:rPr>
            <w:rFonts w:cs="Calibri"/>
            <w:sz w:val="24"/>
            <w:szCs w:val="24"/>
          </w:rPr>
          <w:t xml:space="preserve"> e</w:t>
        </w:r>
        <w:r w:rsidR="008B16E3" w:rsidRPr="00A43D75">
          <w:rPr>
            <w:rFonts w:cs="Calibri"/>
            <w:sz w:val="24"/>
            <w:szCs w:val="24"/>
          </w:rPr>
          <w:t xml:space="preserve"> </w:t>
        </w:r>
      </w:ins>
      <w:r w:rsidR="00204507" w:rsidRPr="00A43D75">
        <w:rPr>
          <w:rFonts w:cs="Calibri"/>
          <w:sz w:val="24"/>
          <w:szCs w:val="24"/>
        </w:rPr>
        <w:t>os direitos fundamentais e sociais relacionados ao trabalho</w:t>
      </w:r>
      <w:r w:rsidR="0021147C" w:rsidRPr="00A43D75">
        <w:rPr>
          <w:rFonts w:cs="Calibri"/>
          <w:sz w:val="24"/>
          <w:szCs w:val="24"/>
        </w:rPr>
        <w:t xml:space="preserve">. </w:t>
      </w:r>
    </w:p>
    <w:p w:rsidR="002D0B7B" w:rsidRDefault="0021147C" w:rsidP="00A43D75">
      <w:pPr>
        <w:suppressAutoHyphens/>
        <w:spacing w:after="0" w:line="360" w:lineRule="auto"/>
        <w:jc w:val="both"/>
        <w:rPr>
          <w:ins w:id="486" w:author="Ariani Caetano" w:date="2020-05-28T14:42:00Z"/>
          <w:rFonts w:cs="Calibri"/>
          <w:sz w:val="24"/>
          <w:szCs w:val="24"/>
        </w:rPr>
      </w:pPr>
      <w:r w:rsidRPr="00A43D75">
        <w:rPr>
          <w:rFonts w:cs="Calibri"/>
          <w:sz w:val="24"/>
          <w:szCs w:val="24"/>
        </w:rPr>
        <w:t>Compete</w:t>
      </w:r>
      <w:del w:id="487" w:author="Ariani Caetano" w:date="2020-05-28T14:35:00Z">
        <w:r w:rsidRPr="00A43D75" w:rsidDel="008B16E3">
          <w:rPr>
            <w:rFonts w:cs="Calibri"/>
            <w:sz w:val="24"/>
            <w:szCs w:val="24"/>
          </w:rPr>
          <w:delText xml:space="preserve">, </w:delText>
        </w:r>
      </w:del>
      <w:ins w:id="488" w:author="Ariani Caetano" w:date="2020-05-28T14:35:00Z">
        <w:r w:rsidR="008B16E3">
          <w:rPr>
            <w:rFonts w:cs="Calibri"/>
            <w:sz w:val="24"/>
            <w:szCs w:val="24"/>
          </w:rPr>
          <w:t xml:space="preserve"> </w:t>
        </w:r>
      </w:ins>
      <w:r w:rsidRPr="00A43D75">
        <w:rPr>
          <w:rFonts w:cs="Calibri"/>
          <w:sz w:val="24"/>
          <w:szCs w:val="24"/>
        </w:rPr>
        <w:t>ainda</w:t>
      </w:r>
      <w:del w:id="489" w:author="Ariani Caetano" w:date="2020-05-28T14:35:00Z">
        <w:r w:rsidRPr="00A43D75" w:rsidDel="008B16E3">
          <w:rPr>
            <w:rFonts w:cs="Calibri"/>
            <w:sz w:val="24"/>
            <w:szCs w:val="24"/>
          </w:rPr>
          <w:delText xml:space="preserve">, </w:delText>
        </w:r>
      </w:del>
      <w:ins w:id="490" w:author="Ariani Caetano" w:date="2020-05-28T14:35:00Z">
        <w:r w:rsidR="008B16E3">
          <w:rPr>
            <w:rFonts w:cs="Calibri"/>
            <w:sz w:val="24"/>
            <w:szCs w:val="24"/>
          </w:rPr>
          <w:t xml:space="preserve"> </w:t>
        </w:r>
      </w:ins>
      <w:r w:rsidRPr="00A43D75">
        <w:rPr>
          <w:rFonts w:cs="Calibri"/>
          <w:sz w:val="24"/>
          <w:szCs w:val="24"/>
        </w:rPr>
        <w:t>ao MPT</w:t>
      </w:r>
      <w:r w:rsidR="009E4AAB" w:rsidRPr="00A43D75">
        <w:rPr>
          <w:rFonts w:cs="Calibri"/>
          <w:sz w:val="24"/>
          <w:szCs w:val="24"/>
        </w:rPr>
        <w:t xml:space="preserve">, por exemplo, acompanhar ou </w:t>
      </w:r>
      <w:r w:rsidRPr="00A43D75">
        <w:rPr>
          <w:rFonts w:cs="Calibri"/>
          <w:sz w:val="24"/>
          <w:szCs w:val="24"/>
        </w:rPr>
        <w:t>propor as ações necessárias à defesa dos d</w:t>
      </w:r>
      <w:r w:rsidR="00204507" w:rsidRPr="00A43D75">
        <w:rPr>
          <w:rFonts w:cs="Calibri"/>
          <w:sz w:val="24"/>
          <w:szCs w:val="24"/>
        </w:rPr>
        <w:t>ireitos e interesses das crianças e adolescentes</w:t>
      </w:r>
      <w:r w:rsidRPr="00A43D75">
        <w:rPr>
          <w:rFonts w:cs="Calibri"/>
          <w:sz w:val="24"/>
          <w:szCs w:val="24"/>
        </w:rPr>
        <w:t>,</w:t>
      </w:r>
      <w:r w:rsidR="00A97888">
        <w:rPr>
          <w:rFonts w:cs="Calibri"/>
          <w:sz w:val="24"/>
          <w:szCs w:val="24"/>
        </w:rPr>
        <w:t xml:space="preserve"> pessoas com deficiência</w:t>
      </w:r>
      <w:del w:id="491" w:author="Ariani Caetano" w:date="2020-05-28T14:35:00Z">
        <w:r w:rsidR="00A97888" w:rsidDel="008B16E3">
          <w:rPr>
            <w:rFonts w:cs="Calibri"/>
            <w:sz w:val="24"/>
            <w:szCs w:val="24"/>
          </w:rPr>
          <w:delText xml:space="preserve">, </w:delText>
        </w:r>
        <w:r w:rsidRPr="00A43D75" w:rsidDel="008B16E3">
          <w:rPr>
            <w:rFonts w:cs="Calibri"/>
            <w:sz w:val="24"/>
            <w:szCs w:val="24"/>
          </w:rPr>
          <w:delText xml:space="preserve"> </w:delText>
        </w:r>
      </w:del>
      <w:ins w:id="492" w:author="Ariani Caetano" w:date="2020-05-28T14:35:00Z">
        <w:r w:rsidR="008B16E3">
          <w:rPr>
            <w:rFonts w:cs="Calibri"/>
            <w:sz w:val="24"/>
            <w:szCs w:val="24"/>
          </w:rPr>
          <w:t xml:space="preserve"> e </w:t>
        </w:r>
      </w:ins>
      <w:r w:rsidR="00D615C8">
        <w:rPr>
          <w:rFonts w:cs="Calibri"/>
          <w:sz w:val="24"/>
          <w:szCs w:val="24"/>
        </w:rPr>
        <w:t>indígenas</w:t>
      </w:r>
      <w:del w:id="493" w:author="Ariani Caetano" w:date="2020-05-28T14:35:00Z">
        <w:r w:rsidRPr="00A43D75" w:rsidDel="008B16E3">
          <w:rPr>
            <w:rFonts w:cs="Calibri"/>
            <w:sz w:val="24"/>
            <w:szCs w:val="24"/>
          </w:rPr>
          <w:delText xml:space="preserve">, </w:delText>
        </w:r>
      </w:del>
      <w:ins w:id="494" w:author="Ariani Caetano" w:date="2020-05-28T14:35:00Z">
        <w:r w:rsidR="008B16E3">
          <w:rPr>
            <w:rFonts w:cs="Calibri"/>
            <w:sz w:val="24"/>
            <w:szCs w:val="24"/>
          </w:rPr>
          <w:t xml:space="preserve"> </w:t>
        </w:r>
      </w:ins>
      <w:r w:rsidRPr="00A43D75">
        <w:rPr>
          <w:rFonts w:cs="Calibri"/>
          <w:sz w:val="24"/>
          <w:szCs w:val="24"/>
        </w:rPr>
        <w:t>decorrentes das relações de trabalho</w:t>
      </w:r>
      <w:r w:rsidR="002D0B7B" w:rsidRPr="00A43D75">
        <w:rPr>
          <w:rFonts w:cs="Calibri"/>
          <w:sz w:val="24"/>
          <w:szCs w:val="24"/>
        </w:rPr>
        <w:t>.</w:t>
      </w:r>
    </w:p>
    <w:p w:rsidR="008B16E3" w:rsidRPr="00A43D75" w:rsidRDefault="008B16E3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21147C" w:rsidRDefault="008B16E3" w:rsidP="00A43D75">
      <w:pPr>
        <w:suppressAutoHyphens/>
        <w:spacing w:after="0" w:line="360" w:lineRule="auto"/>
        <w:jc w:val="both"/>
        <w:rPr>
          <w:ins w:id="495" w:author="Ariani Caetano" w:date="2020-05-28T14:42:00Z"/>
          <w:rFonts w:cs="Calibri"/>
          <w:sz w:val="24"/>
          <w:szCs w:val="24"/>
        </w:rPr>
      </w:pPr>
      <w:ins w:id="496" w:author="Ariani Caetano" w:date="2020-05-28T14:35:00Z">
        <w:r>
          <w:rPr>
            <w:rFonts w:cs="Calibri"/>
            <w:sz w:val="24"/>
            <w:szCs w:val="24"/>
          </w:rPr>
          <w:t>O MPT e</w:t>
        </w:r>
      </w:ins>
      <w:del w:id="497" w:author="Ariani Caetano" w:date="2020-05-28T14:35:00Z">
        <w:r w:rsidR="0021147C" w:rsidRPr="00A43D75" w:rsidDel="008B16E3">
          <w:rPr>
            <w:rFonts w:cs="Calibri"/>
            <w:sz w:val="24"/>
            <w:szCs w:val="24"/>
          </w:rPr>
          <w:delText>E</w:delText>
        </w:r>
      </w:del>
      <w:r w:rsidR="0021147C" w:rsidRPr="00A43D75">
        <w:rPr>
          <w:rFonts w:cs="Calibri"/>
          <w:sz w:val="24"/>
          <w:szCs w:val="24"/>
        </w:rPr>
        <w:t>xerce importante pap</w:t>
      </w:r>
      <w:r w:rsidR="009E4AAB" w:rsidRPr="00A43D75">
        <w:rPr>
          <w:rFonts w:cs="Calibri"/>
          <w:sz w:val="24"/>
          <w:szCs w:val="24"/>
        </w:rPr>
        <w:t>el na resolução extrajudicial</w:t>
      </w:r>
      <w:r w:rsidR="0021147C" w:rsidRPr="00A43D75">
        <w:rPr>
          <w:rFonts w:cs="Calibri"/>
          <w:sz w:val="24"/>
          <w:szCs w:val="24"/>
        </w:rPr>
        <w:t xml:space="preserve"> de conflitos</w:t>
      </w:r>
      <w:r w:rsidR="009E4AAB" w:rsidRPr="00A43D75">
        <w:rPr>
          <w:rFonts w:cs="Calibri"/>
          <w:sz w:val="24"/>
          <w:szCs w:val="24"/>
        </w:rPr>
        <w:t xml:space="preserve"> e mediação de questões coletivas das diversas profissões</w:t>
      </w:r>
      <w:r w:rsidR="0021147C" w:rsidRPr="00A43D75">
        <w:rPr>
          <w:rFonts w:cs="Calibri"/>
          <w:sz w:val="24"/>
          <w:szCs w:val="24"/>
        </w:rPr>
        <w:t>.</w:t>
      </w:r>
      <w:r w:rsidR="00D26744" w:rsidRPr="00A43D75">
        <w:rPr>
          <w:rFonts w:cs="Calibri"/>
          <w:sz w:val="24"/>
          <w:szCs w:val="24"/>
        </w:rPr>
        <w:t xml:space="preserve"> A partir do recebimento de denúncias, representações</w:t>
      </w:r>
      <w:del w:id="498" w:author="Ariani Caetano" w:date="2020-05-28T14:41:00Z">
        <w:r w:rsidR="00D26744" w:rsidRPr="00A43D75" w:rsidDel="008B16E3">
          <w:rPr>
            <w:rFonts w:cs="Calibri"/>
            <w:sz w:val="24"/>
            <w:szCs w:val="24"/>
          </w:rPr>
          <w:delText xml:space="preserve">, </w:delText>
        </w:r>
      </w:del>
      <w:ins w:id="499" w:author="Ariani Caetano" w:date="2020-05-28T14:41:00Z">
        <w:r>
          <w:rPr>
            <w:rFonts w:cs="Calibri"/>
            <w:sz w:val="24"/>
            <w:szCs w:val="24"/>
          </w:rPr>
          <w:t xml:space="preserve"> </w:t>
        </w:r>
      </w:ins>
      <w:r w:rsidR="00D26744" w:rsidRPr="00A43D75">
        <w:rPr>
          <w:rFonts w:cs="Calibri"/>
          <w:sz w:val="24"/>
          <w:szCs w:val="24"/>
        </w:rPr>
        <w:t xml:space="preserve">ou por iniciativa própria, </w:t>
      </w:r>
      <w:ins w:id="500" w:author="Ariani Caetano" w:date="2020-05-28T14:42:00Z">
        <w:r>
          <w:rPr>
            <w:rFonts w:cs="Calibri"/>
            <w:sz w:val="24"/>
            <w:szCs w:val="24"/>
          </w:rPr>
          <w:t xml:space="preserve">ele </w:t>
        </w:r>
      </w:ins>
      <w:r w:rsidR="00D26744" w:rsidRPr="00A43D75">
        <w:rPr>
          <w:rFonts w:cs="Calibri"/>
          <w:sz w:val="24"/>
          <w:szCs w:val="24"/>
        </w:rPr>
        <w:t>pode instaurar inquéritos civis e outr</w:t>
      </w:r>
      <w:r w:rsidR="009E4AAB" w:rsidRPr="00A43D75">
        <w:rPr>
          <w:rFonts w:cs="Calibri"/>
          <w:sz w:val="24"/>
          <w:szCs w:val="24"/>
        </w:rPr>
        <w:t>os procedimentos de investigação</w:t>
      </w:r>
      <w:del w:id="501" w:author="Ariani Caetano" w:date="2020-05-28T14:42:00Z">
        <w:r w:rsidR="00D26744" w:rsidRPr="00A43D75" w:rsidDel="008B16E3">
          <w:rPr>
            <w:rFonts w:cs="Calibri"/>
            <w:sz w:val="24"/>
            <w:szCs w:val="24"/>
          </w:rPr>
          <w:delText xml:space="preserve">, </w:delText>
        </w:r>
      </w:del>
      <w:ins w:id="502" w:author="Ariani Caetano" w:date="2020-05-28T14:42:00Z">
        <w:r>
          <w:rPr>
            <w:rFonts w:cs="Calibri"/>
            <w:sz w:val="24"/>
            <w:szCs w:val="24"/>
          </w:rPr>
          <w:t xml:space="preserve"> e</w:t>
        </w:r>
        <w:r w:rsidRPr="00A43D75">
          <w:rPr>
            <w:rFonts w:cs="Calibri"/>
            <w:sz w:val="24"/>
            <w:szCs w:val="24"/>
          </w:rPr>
          <w:t xml:space="preserve"> </w:t>
        </w:r>
      </w:ins>
      <w:r w:rsidR="00D26744" w:rsidRPr="00A43D75">
        <w:rPr>
          <w:rFonts w:cs="Calibri"/>
          <w:sz w:val="24"/>
          <w:szCs w:val="24"/>
        </w:rPr>
        <w:t>notificar as partes envolvidas para que compareçam a audiências</w:t>
      </w:r>
      <w:r w:rsidR="00A97888">
        <w:rPr>
          <w:rFonts w:cs="Calibri"/>
          <w:sz w:val="24"/>
          <w:szCs w:val="24"/>
        </w:rPr>
        <w:t xml:space="preserve"> e</w:t>
      </w:r>
      <w:r w:rsidR="00D26744" w:rsidRPr="00A43D75">
        <w:rPr>
          <w:rFonts w:cs="Calibri"/>
          <w:sz w:val="24"/>
          <w:szCs w:val="24"/>
        </w:rPr>
        <w:t xml:space="preserve"> forneçam documentos.</w:t>
      </w:r>
    </w:p>
    <w:p w:rsidR="008B16E3" w:rsidRPr="00A43D75" w:rsidRDefault="008B16E3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D26744" w:rsidRPr="00A43D75" w:rsidRDefault="00D26744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r w:rsidRPr="00A43D75">
        <w:rPr>
          <w:rFonts w:cs="Calibri"/>
          <w:sz w:val="24"/>
          <w:szCs w:val="24"/>
        </w:rPr>
        <w:t xml:space="preserve">Outra forma de atuação extrajudicial do MPT se dá com a produção de </w:t>
      </w:r>
      <w:del w:id="503" w:author="Ariani Caetano" w:date="2020-05-28T14:42:00Z">
        <w:r w:rsidR="002D0B7B" w:rsidRPr="00A43D75" w:rsidDel="008B16E3">
          <w:rPr>
            <w:rFonts w:cs="Calibri"/>
            <w:sz w:val="24"/>
            <w:szCs w:val="24"/>
          </w:rPr>
          <w:delText>R</w:delText>
        </w:r>
        <w:r w:rsidR="00334BC3" w:rsidDel="008B16E3">
          <w:rPr>
            <w:rFonts w:cs="Calibri"/>
            <w:sz w:val="24"/>
            <w:szCs w:val="24"/>
          </w:rPr>
          <w:delText>ecomendações</w:delText>
        </w:r>
      </w:del>
      <w:ins w:id="504" w:author="Ariani Caetano" w:date="2020-05-28T14:42:00Z">
        <w:r w:rsidR="008B16E3">
          <w:rPr>
            <w:rFonts w:cs="Calibri"/>
            <w:sz w:val="24"/>
            <w:szCs w:val="24"/>
          </w:rPr>
          <w:t>recomendações</w:t>
        </w:r>
      </w:ins>
      <w:r w:rsidRPr="00A43D75">
        <w:rPr>
          <w:rFonts w:cs="Calibri"/>
          <w:sz w:val="24"/>
          <w:szCs w:val="24"/>
        </w:rPr>
        <w:t>, que podem se dirigir tanto a entes públicos quan</w:t>
      </w:r>
      <w:r w:rsidR="009E4AAB" w:rsidRPr="00A43D75">
        <w:rPr>
          <w:rFonts w:cs="Calibri"/>
          <w:sz w:val="24"/>
          <w:szCs w:val="24"/>
        </w:rPr>
        <w:t>to a empresas p</w:t>
      </w:r>
      <w:r w:rsidR="00334BC3">
        <w:rPr>
          <w:rFonts w:cs="Calibri"/>
          <w:sz w:val="24"/>
          <w:szCs w:val="24"/>
        </w:rPr>
        <w:t>rivadas</w:t>
      </w:r>
      <w:r w:rsidRPr="00A43D75">
        <w:rPr>
          <w:rFonts w:cs="Calibri"/>
          <w:sz w:val="24"/>
          <w:szCs w:val="24"/>
        </w:rPr>
        <w:t xml:space="preserve">. </w:t>
      </w:r>
      <w:r w:rsidR="00334BC3">
        <w:rPr>
          <w:rFonts w:cs="Calibri"/>
          <w:sz w:val="24"/>
          <w:szCs w:val="24"/>
        </w:rPr>
        <w:t xml:space="preserve">Recomendação, </w:t>
      </w:r>
      <w:del w:id="505" w:author="Ariani Caetano" w:date="2020-05-28T14:42:00Z">
        <w:r w:rsidR="00334BC3" w:rsidDel="008B16E3">
          <w:rPr>
            <w:rFonts w:cs="Calibri"/>
            <w:sz w:val="24"/>
            <w:szCs w:val="24"/>
          </w:rPr>
          <w:delText xml:space="preserve">nesse </w:delText>
        </w:r>
      </w:del>
      <w:ins w:id="506" w:author="Ariani Caetano" w:date="2020-05-28T14:42:00Z">
        <w:r w:rsidR="008B16E3">
          <w:rPr>
            <w:rFonts w:cs="Calibri"/>
            <w:sz w:val="24"/>
            <w:szCs w:val="24"/>
          </w:rPr>
          <w:t xml:space="preserve">neste </w:t>
        </w:r>
      </w:ins>
      <w:r w:rsidR="00334BC3">
        <w:rPr>
          <w:rFonts w:cs="Calibri"/>
          <w:sz w:val="24"/>
          <w:szCs w:val="24"/>
        </w:rPr>
        <w:t>caso, é</w:t>
      </w:r>
      <w:r w:rsidRPr="00A43D75">
        <w:rPr>
          <w:rFonts w:cs="Calibri"/>
          <w:sz w:val="24"/>
          <w:szCs w:val="24"/>
        </w:rPr>
        <w:t xml:space="preserve"> uma espécie de</w:t>
      </w:r>
      <w:r w:rsidR="009E4AAB" w:rsidRPr="00A43D75">
        <w:rPr>
          <w:rFonts w:cs="Calibri"/>
          <w:sz w:val="24"/>
          <w:szCs w:val="24"/>
        </w:rPr>
        <w:t xml:space="preserve"> advertência</w:t>
      </w:r>
      <w:r w:rsidRPr="00A43D75">
        <w:rPr>
          <w:rFonts w:cs="Calibri"/>
          <w:sz w:val="24"/>
          <w:szCs w:val="24"/>
        </w:rPr>
        <w:t xml:space="preserve"> para que se evite o cometimento de irregularidades passíveis de ações judiciais.</w:t>
      </w:r>
      <w:r w:rsidR="00204507" w:rsidRPr="00A43D75">
        <w:rPr>
          <w:rFonts w:cs="Calibri"/>
          <w:sz w:val="24"/>
          <w:szCs w:val="24"/>
        </w:rPr>
        <w:t xml:space="preserve"> O descumprimento das </w:t>
      </w:r>
      <w:del w:id="507" w:author="Ariani Caetano" w:date="2020-05-28T14:42:00Z">
        <w:r w:rsidR="00204507" w:rsidRPr="00A43D75" w:rsidDel="008B16E3">
          <w:rPr>
            <w:rFonts w:cs="Calibri"/>
            <w:sz w:val="24"/>
            <w:szCs w:val="24"/>
          </w:rPr>
          <w:delText>R</w:delText>
        </w:r>
        <w:r w:rsidR="002D0B7B" w:rsidRPr="00A43D75" w:rsidDel="008B16E3">
          <w:rPr>
            <w:rFonts w:cs="Calibri"/>
            <w:sz w:val="24"/>
            <w:szCs w:val="24"/>
          </w:rPr>
          <w:delText xml:space="preserve">ecomendações </w:delText>
        </w:r>
      </w:del>
      <w:ins w:id="508" w:author="Ariani Caetano" w:date="2020-05-28T14:42:00Z">
        <w:r w:rsidR="008B16E3">
          <w:rPr>
            <w:rFonts w:cs="Calibri"/>
            <w:sz w:val="24"/>
            <w:szCs w:val="24"/>
          </w:rPr>
          <w:t>r</w:t>
        </w:r>
        <w:r w:rsidR="008B16E3" w:rsidRPr="00A43D75">
          <w:rPr>
            <w:rFonts w:cs="Calibri"/>
            <w:sz w:val="24"/>
            <w:szCs w:val="24"/>
          </w:rPr>
          <w:t xml:space="preserve">ecomendações </w:t>
        </w:r>
      </w:ins>
      <w:r w:rsidR="002D0B7B" w:rsidRPr="00A43D75">
        <w:rPr>
          <w:rFonts w:cs="Calibri"/>
          <w:sz w:val="24"/>
          <w:szCs w:val="24"/>
        </w:rPr>
        <w:t xml:space="preserve">expedidas pelo </w:t>
      </w:r>
      <w:r w:rsidR="002D0B7B" w:rsidRPr="008B16E3">
        <w:rPr>
          <w:rFonts w:cs="Calibri"/>
          <w:bCs/>
          <w:sz w:val="24"/>
          <w:szCs w:val="24"/>
          <w:rPrChange w:id="509" w:author="Ariani Caetano" w:date="2020-05-28T14:42:00Z">
            <w:rPr>
              <w:rFonts w:cs="Calibri"/>
              <w:b/>
              <w:sz w:val="24"/>
              <w:szCs w:val="24"/>
            </w:rPr>
          </w:rPrChange>
        </w:rPr>
        <w:t>MPT</w:t>
      </w:r>
      <w:r w:rsidR="002D0B7B" w:rsidRPr="00A43D75">
        <w:rPr>
          <w:rFonts w:cs="Calibri"/>
          <w:sz w:val="24"/>
          <w:szCs w:val="24"/>
        </w:rPr>
        <w:t xml:space="preserve"> enseja</w:t>
      </w:r>
      <w:del w:id="510" w:author="Ariani Caetano" w:date="2020-05-28T14:42:00Z">
        <w:r w:rsidR="002D0B7B" w:rsidRPr="00A43D75" w:rsidDel="006D6821">
          <w:rPr>
            <w:rFonts w:cs="Calibri"/>
            <w:sz w:val="24"/>
            <w:szCs w:val="24"/>
          </w:rPr>
          <w:delText xml:space="preserve"> a </w:delText>
        </w:r>
      </w:del>
      <w:ins w:id="511" w:author="Ariani Caetano" w:date="2020-05-28T14:42:00Z">
        <w:r w:rsidR="006D6821">
          <w:rPr>
            <w:rFonts w:cs="Calibri"/>
            <w:sz w:val="24"/>
            <w:szCs w:val="24"/>
          </w:rPr>
          <w:t xml:space="preserve"> </w:t>
        </w:r>
      </w:ins>
      <w:r w:rsidR="002D0B7B" w:rsidRPr="00A43D75">
        <w:rPr>
          <w:rFonts w:cs="Calibri"/>
          <w:sz w:val="24"/>
          <w:szCs w:val="24"/>
        </w:rPr>
        <w:t>responsabilização</w:t>
      </w:r>
      <w:del w:id="512" w:author="Ariani Caetano" w:date="2020-05-28T14:43:00Z">
        <w:r w:rsidR="002D0B7B" w:rsidRPr="00A43D75" w:rsidDel="006D6821">
          <w:rPr>
            <w:rFonts w:cs="Calibri"/>
            <w:sz w:val="24"/>
            <w:szCs w:val="24"/>
          </w:rPr>
          <w:delText xml:space="preserve"> de quem as descumpre</w:delText>
        </w:r>
      </w:del>
      <w:r w:rsidR="002D0B7B" w:rsidRPr="00A43D75">
        <w:rPr>
          <w:rFonts w:cs="Calibri"/>
          <w:sz w:val="24"/>
          <w:szCs w:val="24"/>
        </w:rPr>
        <w:t>.</w:t>
      </w:r>
      <w:r w:rsidR="009E4AAB" w:rsidRPr="00A43D75">
        <w:rPr>
          <w:rFonts w:cs="Calibri"/>
          <w:sz w:val="24"/>
          <w:szCs w:val="24"/>
        </w:rPr>
        <w:t xml:space="preserve"> O MPT tem agido nas situações relativas à pandemia de </w:t>
      </w:r>
      <w:r w:rsidR="00334BC3">
        <w:rPr>
          <w:rFonts w:cs="Calibri"/>
          <w:sz w:val="24"/>
          <w:szCs w:val="24"/>
        </w:rPr>
        <w:t>c</w:t>
      </w:r>
      <w:r w:rsidR="009E4AAB" w:rsidRPr="00A43D75">
        <w:rPr>
          <w:rFonts w:cs="Calibri"/>
          <w:sz w:val="24"/>
          <w:szCs w:val="24"/>
        </w:rPr>
        <w:t>oronavírus</w:t>
      </w:r>
      <w:del w:id="513" w:author="Ariani Caetano" w:date="2020-05-28T14:43:00Z">
        <w:r w:rsidR="009E4AAB" w:rsidRPr="00A43D75" w:rsidDel="006D6821">
          <w:rPr>
            <w:rFonts w:cs="Calibri"/>
            <w:sz w:val="24"/>
            <w:szCs w:val="24"/>
          </w:rPr>
          <w:delText xml:space="preserve">, </w:delText>
        </w:r>
      </w:del>
      <w:ins w:id="514" w:author="Ariani Caetano" w:date="2020-05-28T14:43:00Z">
        <w:r w:rsidR="006D6821">
          <w:rPr>
            <w:rFonts w:cs="Calibri"/>
            <w:sz w:val="24"/>
            <w:szCs w:val="24"/>
          </w:rPr>
          <w:t xml:space="preserve"> </w:t>
        </w:r>
      </w:ins>
      <w:r w:rsidR="009E4AAB" w:rsidRPr="00A43D75">
        <w:rPr>
          <w:rFonts w:cs="Calibri"/>
          <w:sz w:val="24"/>
          <w:szCs w:val="24"/>
        </w:rPr>
        <w:t xml:space="preserve">buscando a preservação das condições </w:t>
      </w:r>
      <w:r w:rsidR="00334BC3">
        <w:rPr>
          <w:rFonts w:cs="Calibri"/>
          <w:sz w:val="24"/>
          <w:szCs w:val="24"/>
        </w:rPr>
        <w:t xml:space="preserve">sociais e </w:t>
      </w:r>
      <w:r w:rsidR="009E4AAB" w:rsidRPr="00A43D75">
        <w:rPr>
          <w:rFonts w:cs="Calibri"/>
          <w:sz w:val="24"/>
          <w:szCs w:val="24"/>
        </w:rPr>
        <w:t xml:space="preserve">econômicas, de saúde e </w:t>
      </w:r>
      <w:r w:rsidR="00334BC3">
        <w:rPr>
          <w:rFonts w:cs="Calibri"/>
          <w:sz w:val="24"/>
          <w:szCs w:val="24"/>
        </w:rPr>
        <w:t xml:space="preserve">de </w:t>
      </w:r>
      <w:r w:rsidR="009E4AAB" w:rsidRPr="00A43D75">
        <w:rPr>
          <w:rFonts w:cs="Calibri"/>
          <w:sz w:val="24"/>
          <w:szCs w:val="24"/>
        </w:rPr>
        <w:t>segurança dos trabalhadores. O MPT tem funcionado em regime de teletrabalho</w:t>
      </w:r>
      <w:del w:id="515" w:author="Ariani Caetano" w:date="2020-05-28T14:43:00Z">
        <w:r w:rsidR="00334BC3" w:rsidDel="006D6821">
          <w:rPr>
            <w:rFonts w:cs="Calibri"/>
            <w:sz w:val="24"/>
            <w:szCs w:val="24"/>
          </w:rPr>
          <w:delText>,</w:delText>
        </w:r>
        <w:r w:rsidR="009E4AAB" w:rsidRPr="00A43D75" w:rsidDel="006D6821">
          <w:rPr>
            <w:rFonts w:cs="Calibri"/>
            <w:sz w:val="24"/>
            <w:szCs w:val="24"/>
          </w:rPr>
          <w:delText xml:space="preserve"> </w:delText>
        </w:r>
      </w:del>
      <w:ins w:id="516" w:author="Ariani Caetano" w:date="2020-05-28T14:43:00Z">
        <w:r w:rsidR="006D6821">
          <w:rPr>
            <w:rFonts w:cs="Calibri"/>
            <w:sz w:val="24"/>
            <w:szCs w:val="24"/>
          </w:rPr>
          <w:t xml:space="preserve"> </w:t>
        </w:r>
      </w:ins>
      <w:r w:rsidR="009E4AAB" w:rsidRPr="00A43D75">
        <w:rPr>
          <w:rFonts w:cs="Calibri"/>
          <w:sz w:val="24"/>
          <w:szCs w:val="24"/>
        </w:rPr>
        <w:t xml:space="preserve">para garantir que mantenha sua atividade para a coletividade, mas atendendo </w:t>
      </w:r>
      <w:del w:id="517" w:author="Ariani Caetano" w:date="2020-05-28T14:43:00Z">
        <w:r w:rsidR="00334BC3" w:rsidDel="006D6821">
          <w:rPr>
            <w:rFonts w:cs="Calibri"/>
            <w:sz w:val="24"/>
            <w:szCs w:val="24"/>
          </w:rPr>
          <w:delText xml:space="preserve">as </w:delText>
        </w:r>
      </w:del>
      <w:ins w:id="518" w:author="Ariani Caetano" w:date="2020-05-28T14:43:00Z">
        <w:r w:rsidR="006D6821">
          <w:rPr>
            <w:rFonts w:cs="Calibri"/>
            <w:sz w:val="24"/>
            <w:szCs w:val="24"/>
          </w:rPr>
          <w:t xml:space="preserve">às </w:t>
        </w:r>
      </w:ins>
      <w:r w:rsidR="00334BC3">
        <w:rPr>
          <w:rFonts w:cs="Calibri"/>
          <w:sz w:val="24"/>
          <w:szCs w:val="24"/>
        </w:rPr>
        <w:t>diretrizes</w:t>
      </w:r>
      <w:r w:rsidR="009E4AAB" w:rsidRPr="00A43D75">
        <w:rPr>
          <w:rFonts w:cs="Calibri"/>
          <w:sz w:val="24"/>
          <w:szCs w:val="24"/>
        </w:rPr>
        <w:t xml:space="preserve"> sanitárias.</w:t>
      </w:r>
    </w:p>
    <w:p w:rsidR="00793DC6" w:rsidRPr="00A43D75" w:rsidRDefault="00793DC6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:rsidR="00D26744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NF</w:t>
      </w:r>
      <w:r w:rsidRPr="00A43D75">
        <w:rPr>
          <w:rFonts w:cs="Calibri"/>
          <w:sz w:val="24"/>
          <w:szCs w:val="24"/>
          <w:u w:val="single"/>
        </w:rPr>
        <w:t xml:space="preserve"> – </w:t>
      </w:r>
      <w:r w:rsidR="00D26744" w:rsidRPr="00A43D75">
        <w:rPr>
          <w:rFonts w:cs="Calibri"/>
          <w:sz w:val="24"/>
          <w:szCs w:val="24"/>
          <w:u w:val="single"/>
        </w:rPr>
        <w:t>Notícia de Fato</w:t>
      </w:r>
    </w:p>
    <w:p w:rsidR="00646EE5" w:rsidRPr="00A43D75" w:rsidDel="006D6821" w:rsidRDefault="00646EE5" w:rsidP="00A43D75">
      <w:pPr>
        <w:shd w:val="clear" w:color="auto" w:fill="FFFFFF"/>
        <w:suppressAutoHyphens/>
        <w:spacing w:after="0" w:line="360" w:lineRule="auto"/>
        <w:jc w:val="both"/>
        <w:rPr>
          <w:del w:id="519" w:author="Ariani Caetano" w:date="2020-05-28T14:52:00Z"/>
          <w:rFonts w:eastAsia="Times New Roman" w:cs="Calibri"/>
          <w:sz w:val="24"/>
          <w:szCs w:val="24"/>
          <w:lang w:eastAsia="pt-BR"/>
        </w:rPr>
      </w:pPr>
      <w:r w:rsidRPr="00A43D75">
        <w:rPr>
          <w:rFonts w:eastAsia="Times New Roman" w:cs="Calibri"/>
          <w:sz w:val="24"/>
          <w:szCs w:val="24"/>
          <w:lang w:eastAsia="pt-BR"/>
        </w:rPr>
        <w:t>Notícia de Fato é qualquer demanda dirigida ao Ministério Público</w:t>
      </w:r>
      <w:del w:id="520" w:author="Ariani Caetano" w:date="2020-05-28T14:50:00Z">
        <w:r w:rsidRPr="00A43D75" w:rsidDel="006D6821">
          <w:rPr>
            <w:rFonts w:eastAsia="Times New Roman" w:cs="Calibri"/>
            <w:sz w:val="24"/>
            <w:szCs w:val="24"/>
            <w:lang w:eastAsia="pt-BR"/>
          </w:rPr>
          <w:delText xml:space="preserve">, </w:delText>
        </w:r>
      </w:del>
      <w:ins w:id="521" w:author="Ariani Caetano" w:date="2020-05-28T14:50:00Z">
        <w:r w:rsidR="006D6821">
          <w:rPr>
            <w:rFonts w:eastAsia="Times New Roman" w:cs="Calibri"/>
            <w:sz w:val="24"/>
            <w:szCs w:val="24"/>
            <w:lang w:eastAsia="pt-BR"/>
          </w:rPr>
          <w:t xml:space="preserve"> </w:t>
        </w:r>
      </w:ins>
      <w:r w:rsidRPr="00A43D75">
        <w:rPr>
          <w:rFonts w:eastAsia="Times New Roman" w:cs="Calibri"/>
          <w:sz w:val="24"/>
          <w:szCs w:val="24"/>
          <w:lang w:eastAsia="pt-BR"/>
        </w:rPr>
        <w:t>oriunda de denúncia</w:t>
      </w:r>
      <w:del w:id="522" w:author="Ariani Caetano" w:date="2020-05-28T14:50:00Z">
        <w:r w:rsidRPr="00A43D75" w:rsidDel="006D6821">
          <w:rPr>
            <w:rFonts w:eastAsia="Times New Roman" w:cs="Calibri"/>
            <w:sz w:val="24"/>
            <w:szCs w:val="24"/>
            <w:lang w:eastAsia="pt-BR"/>
          </w:rPr>
          <w:delText xml:space="preserve">, </w:delText>
        </w:r>
      </w:del>
      <w:ins w:id="523" w:author="Ariani Caetano" w:date="2020-05-28T14:50:00Z">
        <w:r w:rsidR="006D6821">
          <w:rPr>
            <w:rFonts w:eastAsia="Times New Roman" w:cs="Calibri"/>
            <w:sz w:val="24"/>
            <w:szCs w:val="24"/>
            <w:lang w:eastAsia="pt-BR"/>
          </w:rPr>
          <w:t xml:space="preserve"> e</w:t>
        </w:r>
        <w:r w:rsidR="006D6821" w:rsidRPr="00A43D75">
          <w:rPr>
            <w:rFonts w:eastAsia="Times New Roman" w:cs="Calibri"/>
            <w:sz w:val="24"/>
            <w:szCs w:val="24"/>
            <w:lang w:eastAsia="pt-BR"/>
          </w:rPr>
          <w:t xml:space="preserve"> </w:t>
        </w:r>
      </w:ins>
      <w:r w:rsidRPr="00A43D75">
        <w:rPr>
          <w:rFonts w:eastAsia="Times New Roman" w:cs="Calibri"/>
          <w:sz w:val="24"/>
          <w:szCs w:val="24"/>
          <w:lang w:eastAsia="pt-BR"/>
        </w:rPr>
        <w:t xml:space="preserve">submetida à apreciação dos </w:t>
      </w:r>
      <w:del w:id="524" w:author="Ariani Caetano" w:date="2020-05-28T14:51:00Z">
        <w:r w:rsidRPr="00A43D75" w:rsidDel="006D6821">
          <w:rPr>
            <w:rFonts w:eastAsia="Times New Roman" w:cs="Calibri"/>
            <w:sz w:val="24"/>
            <w:szCs w:val="24"/>
            <w:lang w:eastAsia="pt-BR"/>
          </w:rPr>
          <w:delText>Procuradores</w:delText>
        </w:r>
        <w:r w:rsidR="009E4AAB" w:rsidRPr="00A43D75" w:rsidDel="006D6821">
          <w:rPr>
            <w:rFonts w:eastAsia="Times New Roman" w:cs="Calibri"/>
            <w:sz w:val="24"/>
            <w:szCs w:val="24"/>
            <w:lang w:eastAsia="pt-BR"/>
          </w:rPr>
          <w:delText xml:space="preserve"> </w:delText>
        </w:r>
      </w:del>
      <w:ins w:id="525" w:author="Ariani Caetano" w:date="2020-05-28T14:51:00Z">
        <w:r w:rsidR="006D6821">
          <w:rPr>
            <w:rFonts w:eastAsia="Times New Roman" w:cs="Calibri"/>
            <w:sz w:val="24"/>
            <w:szCs w:val="24"/>
            <w:lang w:eastAsia="pt-BR"/>
          </w:rPr>
          <w:t>p</w:t>
        </w:r>
        <w:r w:rsidR="006D6821" w:rsidRPr="00A43D75">
          <w:rPr>
            <w:rFonts w:eastAsia="Times New Roman" w:cs="Calibri"/>
            <w:sz w:val="24"/>
            <w:szCs w:val="24"/>
            <w:lang w:eastAsia="pt-BR"/>
          </w:rPr>
          <w:t>rocuradores</w:t>
        </w:r>
      </w:ins>
      <w:del w:id="526" w:author="Ariani Caetano" w:date="2020-05-28T14:51:00Z">
        <w:r w:rsidR="009E4AAB" w:rsidRPr="00A43D75" w:rsidDel="006D6821">
          <w:rPr>
            <w:rFonts w:eastAsia="Times New Roman" w:cs="Calibri"/>
            <w:sz w:val="24"/>
            <w:szCs w:val="24"/>
            <w:lang w:eastAsia="pt-BR"/>
          </w:rPr>
          <w:delText>e Procuradoras</w:delText>
        </w:r>
      </w:del>
      <w:r w:rsidRPr="00A43D75">
        <w:rPr>
          <w:rFonts w:eastAsia="Times New Roman" w:cs="Calibri"/>
          <w:sz w:val="24"/>
          <w:szCs w:val="24"/>
          <w:lang w:eastAsia="pt-BR"/>
        </w:rPr>
        <w:t>, conforme as atribuições das respectivas áreas de</w:t>
      </w:r>
      <w:r w:rsidR="009E4AAB" w:rsidRPr="00A43D75">
        <w:rPr>
          <w:rFonts w:eastAsia="Times New Roman" w:cs="Calibri"/>
          <w:sz w:val="24"/>
          <w:szCs w:val="24"/>
          <w:lang w:eastAsia="pt-BR"/>
        </w:rPr>
        <w:t xml:space="preserve"> atuação</w:t>
      </w:r>
      <w:del w:id="527" w:author="Ariani Caetano" w:date="2020-05-28T14:51:00Z">
        <w:r w:rsidR="009E4AAB" w:rsidRPr="00A43D75" w:rsidDel="006D6821">
          <w:rPr>
            <w:rFonts w:eastAsia="Times New Roman" w:cs="Calibri"/>
            <w:sz w:val="24"/>
            <w:szCs w:val="24"/>
            <w:lang w:eastAsia="pt-BR"/>
          </w:rPr>
          <w:delText xml:space="preserve">, podendo </w:delText>
        </w:r>
      </w:del>
      <w:ins w:id="528" w:author="Ariani Caetano" w:date="2020-05-28T14:51:00Z">
        <w:r w:rsidR="006D6821">
          <w:rPr>
            <w:rFonts w:eastAsia="Times New Roman" w:cs="Calibri"/>
            <w:sz w:val="24"/>
            <w:szCs w:val="24"/>
            <w:lang w:eastAsia="pt-BR"/>
          </w:rPr>
          <w:t xml:space="preserve">. Ela pode </w:t>
        </w:r>
      </w:ins>
      <w:r w:rsidR="009E4AAB" w:rsidRPr="00A43D75">
        <w:rPr>
          <w:rFonts w:eastAsia="Times New Roman" w:cs="Calibri"/>
          <w:sz w:val="24"/>
          <w:szCs w:val="24"/>
          <w:lang w:eastAsia="pt-BR"/>
        </w:rPr>
        <w:t xml:space="preserve">ser </w:t>
      </w:r>
      <w:del w:id="529" w:author="Ariani Caetano" w:date="2020-05-28T14:51:00Z">
        <w:r w:rsidR="009E4AAB" w:rsidRPr="00A43D75" w:rsidDel="006D6821">
          <w:rPr>
            <w:rFonts w:eastAsia="Times New Roman" w:cs="Calibri"/>
            <w:sz w:val="24"/>
            <w:szCs w:val="24"/>
            <w:lang w:eastAsia="pt-BR"/>
          </w:rPr>
          <w:delText xml:space="preserve">feitas </w:delText>
        </w:r>
      </w:del>
      <w:ins w:id="530" w:author="Ariani Caetano" w:date="2020-05-28T14:51:00Z">
        <w:r w:rsidR="006D6821" w:rsidRPr="00A43D75">
          <w:rPr>
            <w:rFonts w:eastAsia="Times New Roman" w:cs="Calibri"/>
            <w:sz w:val="24"/>
            <w:szCs w:val="24"/>
            <w:lang w:eastAsia="pt-BR"/>
          </w:rPr>
          <w:t>feita</w:t>
        </w:r>
        <w:r w:rsidR="006D6821">
          <w:rPr>
            <w:rFonts w:eastAsia="Times New Roman" w:cs="Calibri"/>
            <w:sz w:val="24"/>
            <w:szCs w:val="24"/>
            <w:lang w:eastAsia="pt-BR"/>
          </w:rPr>
          <w:t xml:space="preserve"> </w:t>
        </w:r>
      </w:ins>
      <w:del w:id="531" w:author="Ariani Caetano" w:date="2020-05-28T14:51:00Z">
        <w:r w:rsidR="009E4AAB" w:rsidRPr="00A43D75" w:rsidDel="006D6821">
          <w:rPr>
            <w:rFonts w:eastAsia="Times New Roman" w:cs="Calibri"/>
            <w:sz w:val="24"/>
            <w:szCs w:val="24"/>
            <w:lang w:eastAsia="pt-BR"/>
          </w:rPr>
          <w:delText xml:space="preserve">à </w:delText>
        </w:r>
      </w:del>
      <w:ins w:id="532" w:author="Ariani Caetano" w:date="2020-05-28T14:51:00Z">
        <w:r w:rsidR="006D6821">
          <w:rPr>
            <w:rFonts w:eastAsia="Times New Roman" w:cs="Calibri"/>
            <w:sz w:val="24"/>
            <w:szCs w:val="24"/>
            <w:lang w:eastAsia="pt-BR"/>
          </w:rPr>
          <w:t>a</w:t>
        </w:r>
        <w:r w:rsidR="006D6821" w:rsidRPr="00A43D75">
          <w:rPr>
            <w:rFonts w:eastAsia="Times New Roman" w:cs="Calibri"/>
            <w:sz w:val="24"/>
            <w:szCs w:val="24"/>
            <w:lang w:eastAsia="pt-BR"/>
          </w:rPr>
          <w:t xml:space="preserve"> </w:t>
        </w:r>
      </w:ins>
      <w:r w:rsidR="009E4AAB" w:rsidRPr="00A43D75">
        <w:rPr>
          <w:rFonts w:eastAsia="Times New Roman" w:cs="Calibri"/>
          <w:sz w:val="24"/>
          <w:szCs w:val="24"/>
          <w:lang w:eastAsia="pt-BR"/>
        </w:rPr>
        <w:t>distância, o que é ainda mais importante neste momento de pandemia</w:t>
      </w:r>
      <w:del w:id="533" w:author="Ariani Caetano" w:date="2020-05-28T14:52:00Z">
        <w:r w:rsidR="00F23903" w:rsidRPr="00A43D75" w:rsidDel="006D6821">
          <w:rPr>
            <w:rFonts w:eastAsia="Times New Roman" w:cs="Calibri"/>
            <w:sz w:val="24"/>
            <w:szCs w:val="24"/>
            <w:lang w:eastAsia="pt-BR"/>
          </w:rPr>
          <w:delText>.</w:delText>
        </w:r>
      </w:del>
    </w:p>
    <w:p w:rsidR="00646EE5" w:rsidRPr="00A43D75" w:rsidRDefault="00F23903" w:rsidP="006D6821">
      <w:pPr>
        <w:shd w:val="clear" w:color="auto" w:fill="FFFFFF"/>
        <w:suppressAutoHyphens/>
        <w:spacing w:after="0" w:line="360" w:lineRule="auto"/>
        <w:jc w:val="both"/>
        <w:rPr>
          <w:rFonts w:cs="Calibri"/>
          <w:sz w:val="24"/>
          <w:szCs w:val="24"/>
        </w:rPr>
        <w:pPrChange w:id="534" w:author="Ariani Caetano" w:date="2020-05-28T14:52:00Z">
          <w:pPr>
            <w:suppressAutoHyphens/>
            <w:spacing w:after="0" w:line="360" w:lineRule="auto"/>
            <w:jc w:val="both"/>
          </w:pPr>
        </w:pPrChange>
      </w:pPr>
      <w:del w:id="535" w:author="Ariani Caetano" w:date="2020-05-28T14:52:00Z">
        <w:r w:rsidRPr="00A43D75" w:rsidDel="006D6821">
          <w:rPr>
            <w:rFonts w:cs="Calibri"/>
            <w:sz w:val="24"/>
            <w:szCs w:val="24"/>
          </w:rPr>
          <w:delText xml:space="preserve">As denúncias podem ser formuladas </w:delText>
        </w:r>
      </w:del>
      <w:ins w:id="536" w:author="Ariani Caetano" w:date="2020-05-28T14:52:00Z">
        <w:r w:rsidR="006D6821">
          <w:rPr>
            <w:rFonts w:eastAsia="Times New Roman" w:cs="Calibri"/>
            <w:sz w:val="24"/>
            <w:szCs w:val="24"/>
            <w:lang w:eastAsia="pt-BR"/>
          </w:rPr>
          <w:t xml:space="preserve">, </w:t>
        </w:r>
      </w:ins>
      <w:r w:rsidRPr="00A43D75">
        <w:rPr>
          <w:rFonts w:cs="Calibri"/>
          <w:sz w:val="24"/>
          <w:szCs w:val="24"/>
        </w:rPr>
        <w:t xml:space="preserve">pelo endereço eletrônico </w:t>
      </w:r>
      <w:r w:rsidR="00A015E8" w:rsidRPr="00A43D75">
        <w:rPr>
          <w:rFonts w:cs="Calibri"/>
          <w:sz w:val="24"/>
          <w:szCs w:val="24"/>
        </w:rPr>
        <w:fldChar w:fldCharType="begin"/>
      </w:r>
      <w:r w:rsidR="00A015E8" w:rsidRPr="00A43D75">
        <w:rPr>
          <w:rFonts w:cs="Calibri"/>
          <w:sz w:val="24"/>
          <w:szCs w:val="24"/>
        </w:rPr>
        <w:instrText xml:space="preserve"> HYPERLINK "http://www.mpt.mp.br" </w:instrText>
      </w:r>
      <w:r w:rsidR="00A015E8" w:rsidRPr="00A43D75">
        <w:rPr>
          <w:rFonts w:cs="Calibri"/>
          <w:sz w:val="24"/>
          <w:szCs w:val="24"/>
        </w:rPr>
        <w:fldChar w:fldCharType="separate"/>
      </w:r>
      <w:r w:rsidRPr="00A43D75">
        <w:rPr>
          <w:rStyle w:val="Hyperlink"/>
          <w:rFonts w:cs="Calibri"/>
          <w:sz w:val="24"/>
          <w:szCs w:val="24"/>
        </w:rPr>
        <w:t>www.mpt.mp.br</w:t>
      </w:r>
      <w:r w:rsidR="00A015E8" w:rsidRPr="00A43D75">
        <w:rPr>
          <w:rStyle w:val="Hyperlink"/>
          <w:rFonts w:cs="Calibri"/>
          <w:sz w:val="24"/>
          <w:szCs w:val="24"/>
        </w:rPr>
        <w:fldChar w:fldCharType="end"/>
      </w:r>
      <w:r w:rsidRPr="00A43D75">
        <w:rPr>
          <w:rFonts w:cs="Calibri"/>
          <w:sz w:val="24"/>
          <w:szCs w:val="24"/>
        </w:rPr>
        <w:t xml:space="preserve"> (</w:t>
      </w:r>
      <w:del w:id="537" w:author="Ariani Caetano" w:date="2020-05-28T14:52:00Z">
        <w:r w:rsidRPr="00A43D75" w:rsidDel="006D6821">
          <w:rPr>
            <w:rFonts w:cs="Calibri"/>
            <w:sz w:val="24"/>
            <w:szCs w:val="24"/>
          </w:rPr>
          <w:delText xml:space="preserve">serviços </w:delText>
        </w:r>
      </w:del>
      <w:ins w:id="538" w:author="Ariani Caetano" w:date="2020-05-28T14:52:00Z">
        <w:r w:rsidR="006D6821">
          <w:rPr>
            <w:rFonts w:cs="Calibri"/>
            <w:sz w:val="24"/>
            <w:szCs w:val="24"/>
          </w:rPr>
          <w:t>S</w:t>
        </w:r>
        <w:r w:rsidR="006D6821" w:rsidRPr="00A43D75">
          <w:rPr>
            <w:rFonts w:cs="Calibri"/>
            <w:sz w:val="24"/>
            <w:szCs w:val="24"/>
          </w:rPr>
          <w:t xml:space="preserve">erviços </w:t>
        </w:r>
      </w:ins>
      <w:r w:rsidRPr="00A43D75">
        <w:rPr>
          <w:rFonts w:cs="Calibri"/>
          <w:sz w:val="24"/>
          <w:szCs w:val="24"/>
        </w:rPr>
        <w:t xml:space="preserve">– </w:t>
      </w:r>
      <w:del w:id="539" w:author="Ariani Caetano" w:date="2020-05-28T14:52:00Z">
        <w:r w:rsidRPr="00A43D75" w:rsidDel="006D6821">
          <w:rPr>
            <w:rFonts w:cs="Calibri"/>
            <w:sz w:val="24"/>
            <w:szCs w:val="24"/>
          </w:rPr>
          <w:delText>denuncie</w:delText>
        </w:r>
      </w:del>
      <w:ins w:id="540" w:author="Ariani Caetano" w:date="2020-05-28T14:52:00Z">
        <w:r w:rsidR="006D6821">
          <w:rPr>
            <w:rFonts w:cs="Calibri"/>
            <w:sz w:val="24"/>
            <w:szCs w:val="24"/>
          </w:rPr>
          <w:t>D</w:t>
        </w:r>
        <w:r w:rsidR="006D6821" w:rsidRPr="00A43D75">
          <w:rPr>
            <w:rFonts w:cs="Calibri"/>
            <w:sz w:val="24"/>
            <w:szCs w:val="24"/>
          </w:rPr>
          <w:t>enuncie</w:t>
        </w:r>
      </w:ins>
      <w:r w:rsidRPr="00A43D75">
        <w:rPr>
          <w:rFonts w:cs="Calibri"/>
          <w:sz w:val="24"/>
          <w:szCs w:val="24"/>
        </w:rPr>
        <w:t>).</w:t>
      </w:r>
      <w:r w:rsidR="002D0B7B" w:rsidRPr="00A43D75">
        <w:rPr>
          <w:rFonts w:cs="Calibri"/>
          <w:sz w:val="24"/>
          <w:szCs w:val="24"/>
        </w:rPr>
        <w:t xml:space="preserve"> </w:t>
      </w:r>
    </w:p>
    <w:p w:rsidR="00586B55" w:rsidRPr="00A43D75" w:rsidRDefault="00586B55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:rsidR="00274520" w:rsidRPr="00A43D75" w:rsidRDefault="00274520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OIT</w:t>
      </w:r>
      <w:r w:rsidRPr="00A43D75">
        <w:rPr>
          <w:rFonts w:cs="Calibri"/>
          <w:sz w:val="24"/>
          <w:szCs w:val="24"/>
          <w:u w:val="single"/>
        </w:rPr>
        <w:t xml:space="preserve"> - Organização Internacional do Trabalho</w:t>
      </w:r>
    </w:p>
    <w:p w:rsidR="00274520" w:rsidRPr="00A43D75" w:rsidDel="00F071F4" w:rsidRDefault="00274520" w:rsidP="00A43D75">
      <w:pPr>
        <w:suppressAutoHyphens/>
        <w:spacing w:after="0" w:line="360" w:lineRule="auto"/>
        <w:jc w:val="both"/>
        <w:rPr>
          <w:del w:id="541" w:author="Ariani Caetano" w:date="2020-05-28T14:53:00Z"/>
          <w:rFonts w:cs="Calibri"/>
          <w:sz w:val="24"/>
          <w:szCs w:val="24"/>
        </w:rPr>
      </w:pPr>
      <w:r w:rsidRPr="00A43D75">
        <w:rPr>
          <w:rFonts w:cs="Calibri"/>
          <w:sz w:val="24"/>
          <w:szCs w:val="24"/>
        </w:rPr>
        <w:t xml:space="preserve">Fundada em 1919 para promover a justiça social, a Organização </w:t>
      </w:r>
      <w:r w:rsidR="006D0882" w:rsidRPr="00A43D75">
        <w:rPr>
          <w:rFonts w:cs="Calibri"/>
          <w:sz w:val="24"/>
          <w:szCs w:val="24"/>
        </w:rPr>
        <w:t xml:space="preserve">Internacional do Trabalho </w:t>
      </w:r>
      <w:ins w:id="542" w:author="Ariani Caetano" w:date="2020-05-28T14:52:00Z">
        <w:r w:rsidR="006D6821">
          <w:rPr>
            <w:rFonts w:cs="Calibri"/>
            <w:sz w:val="24"/>
            <w:szCs w:val="24"/>
          </w:rPr>
          <w:t xml:space="preserve">(OIT) </w:t>
        </w:r>
      </w:ins>
      <w:r w:rsidRPr="00A43D75">
        <w:rPr>
          <w:rFonts w:cs="Calibri"/>
          <w:sz w:val="24"/>
          <w:szCs w:val="24"/>
        </w:rPr>
        <w:t xml:space="preserve">é a única agência das Nações Unidas que tem estrutura tripartite, na qual representantes de governos, de organizações de empregadores e de trabalhadores de </w:t>
      </w:r>
      <w:r w:rsidR="00A015E8" w:rsidRPr="00A43D75">
        <w:rPr>
          <w:rFonts w:cs="Calibri"/>
          <w:sz w:val="24"/>
          <w:szCs w:val="24"/>
        </w:rPr>
        <w:fldChar w:fldCharType="begin"/>
      </w:r>
      <w:r w:rsidR="00A015E8" w:rsidRPr="00A43D75">
        <w:rPr>
          <w:rFonts w:cs="Calibri"/>
          <w:sz w:val="24"/>
          <w:szCs w:val="24"/>
        </w:rPr>
        <w:instrText xml:space="preserve"> HYPERLINK "https://www.ilo.org/public/english/standards/relm/country.htm" \t "_blank" </w:instrText>
      </w:r>
      <w:r w:rsidR="00A015E8" w:rsidRPr="00A43D75">
        <w:rPr>
          <w:rFonts w:cs="Calibri"/>
          <w:sz w:val="24"/>
          <w:szCs w:val="24"/>
        </w:rPr>
        <w:fldChar w:fldCharType="separate"/>
      </w:r>
      <w:r w:rsidRPr="00A43D75">
        <w:rPr>
          <w:rStyle w:val="Hyperlink"/>
          <w:rFonts w:cs="Calibri"/>
          <w:color w:val="auto"/>
          <w:sz w:val="24"/>
          <w:szCs w:val="24"/>
          <w:u w:val="none"/>
        </w:rPr>
        <w:t xml:space="preserve">187 </w:t>
      </w:r>
      <w:del w:id="543" w:author="Ariani Caetano" w:date="2020-05-28T14:53:00Z">
        <w:r w:rsidRPr="00A43D75" w:rsidDel="00F071F4">
          <w:rPr>
            <w:rStyle w:val="Hyperlink"/>
            <w:rFonts w:cs="Calibri"/>
            <w:color w:val="auto"/>
            <w:sz w:val="24"/>
            <w:szCs w:val="24"/>
            <w:u w:val="none"/>
          </w:rPr>
          <w:delText>Estados</w:delText>
        </w:r>
      </w:del>
      <w:ins w:id="544" w:author="Ariani Caetano" w:date="2020-05-28T14:53:00Z">
        <w:r w:rsidR="00F071F4">
          <w:rPr>
            <w:rStyle w:val="Hyperlink"/>
            <w:rFonts w:cs="Calibri"/>
            <w:color w:val="auto"/>
            <w:sz w:val="24"/>
            <w:szCs w:val="24"/>
            <w:u w:val="none"/>
          </w:rPr>
          <w:t>e</w:t>
        </w:r>
        <w:r w:rsidR="00F071F4" w:rsidRPr="00A43D75">
          <w:rPr>
            <w:rStyle w:val="Hyperlink"/>
            <w:rFonts w:cs="Calibri"/>
            <w:color w:val="auto"/>
            <w:sz w:val="24"/>
            <w:szCs w:val="24"/>
            <w:u w:val="none"/>
          </w:rPr>
          <w:t>stados</w:t>
        </w:r>
      </w:ins>
      <w:r w:rsidRPr="00A43D75">
        <w:rPr>
          <w:rStyle w:val="Hyperlink"/>
          <w:rFonts w:cs="Calibri"/>
          <w:color w:val="auto"/>
          <w:sz w:val="24"/>
          <w:szCs w:val="24"/>
          <w:u w:val="none"/>
        </w:rPr>
        <w:t>-membros </w:t>
      </w:r>
      <w:r w:rsidR="00A015E8" w:rsidRPr="00A43D75">
        <w:rPr>
          <w:rStyle w:val="Hyperlink"/>
          <w:rFonts w:cs="Calibri"/>
          <w:color w:val="auto"/>
          <w:sz w:val="24"/>
          <w:szCs w:val="24"/>
          <w:u w:val="none"/>
        </w:rPr>
        <w:fldChar w:fldCharType="end"/>
      </w:r>
      <w:del w:id="545" w:author="Ariani Caetano" w:date="2020-05-28T14:53:00Z">
        <w:r w:rsidRPr="00A43D75" w:rsidDel="00F071F4">
          <w:rPr>
            <w:rFonts w:cs="Calibri"/>
            <w:sz w:val="24"/>
            <w:szCs w:val="24"/>
          </w:rPr>
          <w:delText xml:space="preserve"> </w:delText>
        </w:r>
      </w:del>
      <w:r w:rsidRPr="00A43D75">
        <w:rPr>
          <w:rFonts w:cs="Calibri"/>
          <w:sz w:val="24"/>
          <w:szCs w:val="24"/>
        </w:rPr>
        <w:t>participam em situação de igualdade d</w:t>
      </w:r>
      <w:ins w:id="546" w:author="Ariani Caetano" w:date="2020-05-28T14:53:00Z">
        <w:r w:rsidR="00F071F4">
          <w:rPr>
            <w:rFonts w:cs="Calibri"/>
            <w:sz w:val="24"/>
            <w:szCs w:val="24"/>
          </w:rPr>
          <w:t>e su</w:t>
        </w:r>
      </w:ins>
      <w:r w:rsidRPr="00A43D75">
        <w:rPr>
          <w:rFonts w:cs="Calibri"/>
          <w:sz w:val="24"/>
          <w:szCs w:val="24"/>
        </w:rPr>
        <w:t>as diversas instâncias</w:t>
      </w:r>
      <w:del w:id="547" w:author="Ariani Caetano" w:date="2020-05-28T14:53:00Z">
        <w:r w:rsidRPr="00A43D75" w:rsidDel="00F071F4">
          <w:rPr>
            <w:rFonts w:cs="Calibri"/>
            <w:sz w:val="24"/>
            <w:szCs w:val="24"/>
          </w:rPr>
          <w:delText xml:space="preserve"> da Organização.</w:delText>
        </w:r>
      </w:del>
      <w:ins w:id="548" w:author="Ariani Caetano" w:date="2020-05-28T14:53:00Z">
        <w:r w:rsidR="00F071F4">
          <w:rPr>
            <w:rFonts w:cs="Calibri"/>
            <w:sz w:val="24"/>
            <w:szCs w:val="24"/>
          </w:rPr>
          <w:t xml:space="preserve">. </w:t>
        </w:r>
      </w:ins>
    </w:p>
    <w:p w:rsidR="00F071F4" w:rsidRDefault="00F071F4" w:rsidP="00A43D75">
      <w:pPr>
        <w:suppressAutoHyphens/>
        <w:spacing w:after="0" w:line="360" w:lineRule="auto"/>
        <w:jc w:val="both"/>
        <w:rPr>
          <w:ins w:id="549" w:author="Ariani Caetano" w:date="2020-05-28T14:53:00Z"/>
          <w:rFonts w:cs="Calibri"/>
          <w:sz w:val="24"/>
          <w:szCs w:val="24"/>
        </w:rPr>
      </w:pPr>
    </w:p>
    <w:p w:rsidR="00F071F4" w:rsidRDefault="00F071F4" w:rsidP="00A43D75">
      <w:pPr>
        <w:suppressAutoHyphens/>
        <w:spacing w:after="0" w:line="360" w:lineRule="auto"/>
        <w:jc w:val="both"/>
        <w:rPr>
          <w:ins w:id="550" w:author="Ariani Caetano" w:date="2020-05-28T14:53:00Z"/>
          <w:rFonts w:cs="Calibri"/>
          <w:sz w:val="24"/>
          <w:szCs w:val="24"/>
        </w:rPr>
      </w:pPr>
    </w:p>
    <w:p w:rsidR="00274520" w:rsidRPr="00A43D75" w:rsidRDefault="00274520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r w:rsidRPr="00A43D75">
        <w:rPr>
          <w:rFonts w:cs="Calibri"/>
          <w:sz w:val="24"/>
          <w:szCs w:val="24"/>
        </w:rPr>
        <w:t xml:space="preserve">A missão da OIT é promover oportunidades para que homens e mulheres possam ter acesso a um trabalho decente e produtivo, em condições de liberdade, equidade, segurança e dignidade. Para a OIT, o </w:t>
      </w:r>
      <w:hyperlink r:id="rId8" w:tgtFrame="_blank" w:history="1">
        <w:r w:rsidRPr="00A43D75">
          <w:rPr>
            <w:rStyle w:val="Hyperlink"/>
            <w:rFonts w:cs="Calibri"/>
            <w:color w:val="auto"/>
            <w:sz w:val="24"/>
            <w:szCs w:val="24"/>
            <w:u w:val="none"/>
          </w:rPr>
          <w:t>trabalho decente </w:t>
        </w:r>
      </w:hyperlink>
      <w:r w:rsidRPr="00A43D75">
        <w:rPr>
          <w:rFonts w:cs="Calibri"/>
          <w:sz w:val="24"/>
          <w:szCs w:val="24"/>
        </w:rPr>
        <w:t xml:space="preserve"> é condição fundamental para a superação da pobreza, a redução das desigualdades sociais, a garantia da </w:t>
      </w:r>
      <w:r w:rsidR="00334BC3">
        <w:rPr>
          <w:rFonts w:cs="Calibri"/>
          <w:sz w:val="24"/>
          <w:szCs w:val="24"/>
        </w:rPr>
        <w:t>democracia</w:t>
      </w:r>
      <w:r w:rsidRPr="00A43D75">
        <w:rPr>
          <w:rFonts w:cs="Calibri"/>
          <w:sz w:val="24"/>
          <w:szCs w:val="24"/>
        </w:rPr>
        <w:t xml:space="preserve"> e o desenvolvimento sustentável.</w:t>
      </w:r>
    </w:p>
    <w:p w:rsidR="00274520" w:rsidRPr="00A43D75" w:rsidRDefault="00274520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:rsidR="00793DC6" w:rsidRPr="00A43D75" w:rsidRDefault="00793DC6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u w:val="single"/>
        </w:rPr>
      </w:pPr>
      <w:r w:rsidRPr="00A43D75">
        <w:rPr>
          <w:rFonts w:ascii="Calibri" w:hAnsi="Calibri" w:cs="Calibri"/>
          <w:b/>
          <w:u w:val="single"/>
        </w:rPr>
        <w:t>OMS</w:t>
      </w:r>
      <w:r w:rsidRPr="00A43D75">
        <w:rPr>
          <w:rFonts w:ascii="Calibri" w:hAnsi="Calibri" w:cs="Calibri"/>
          <w:u w:val="single"/>
        </w:rPr>
        <w:t xml:space="preserve"> - Organização Mundial da Saúde</w:t>
      </w:r>
    </w:p>
    <w:p w:rsidR="00793DC6" w:rsidRPr="00A43D75" w:rsidRDefault="00D313EE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A43D75">
        <w:rPr>
          <w:rFonts w:ascii="Calibri" w:hAnsi="Calibri" w:cs="Calibri"/>
        </w:rPr>
        <w:t xml:space="preserve">Fundada em </w:t>
      </w:r>
      <w:r w:rsidR="00793DC6" w:rsidRPr="00A43D75">
        <w:rPr>
          <w:rFonts w:ascii="Calibri" w:hAnsi="Calibri" w:cs="Calibri"/>
        </w:rPr>
        <w:t xml:space="preserve">1948, com sede na cidade de Genebra, é uma </w:t>
      </w:r>
      <w:del w:id="551" w:author="Ariani Caetano" w:date="2020-05-28T14:53:00Z">
        <w:r w:rsidR="00334BC3" w:rsidDel="00F071F4">
          <w:rPr>
            <w:rFonts w:ascii="Calibri" w:hAnsi="Calibri" w:cs="Calibri"/>
          </w:rPr>
          <w:delText>A</w:delText>
        </w:r>
        <w:r w:rsidR="00793DC6" w:rsidRPr="00A43D75" w:rsidDel="00F071F4">
          <w:rPr>
            <w:rFonts w:ascii="Calibri" w:hAnsi="Calibri" w:cs="Calibri"/>
          </w:rPr>
          <w:delText xml:space="preserve">gência </w:delText>
        </w:r>
      </w:del>
      <w:ins w:id="552" w:author="Ariani Caetano" w:date="2020-05-28T14:53:00Z">
        <w:r w:rsidR="00F071F4">
          <w:rPr>
            <w:rFonts w:ascii="Calibri" w:hAnsi="Calibri" w:cs="Calibri"/>
          </w:rPr>
          <w:t>a</w:t>
        </w:r>
        <w:r w:rsidR="00F071F4" w:rsidRPr="00A43D75">
          <w:rPr>
            <w:rFonts w:ascii="Calibri" w:hAnsi="Calibri" w:cs="Calibri"/>
          </w:rPr>
          <w:t xml:space="preserve">gência </w:t>
        </w:r>
      </w:ins>
      <w:r w:rsidR="00793DC6" w:rsidRPr="00A43D75">
        <w:rPr>
          <w:rFonts w:ascii="Calibri" w:hAnsi="Calibri" w:cs="Calibri"/>
        </w:rPr>
        <w:t>especializada em saúde</w:t>
      </w:r>
      <w:del w:id="553" w:author="Ariani Caetano" w:date="2020-05-28T14:53:00Z">
        <w:r w:rsidR="00793DC6" w:rsidRPr="00A43D75" w:rsidDel="00F071F4">
          <w:rPr>
            <w:rFonts w:ascii="Calibri" w:hAnsi="Calibri" w:cs="Calibri"/>
          </w:rPr>
          <w:delText xml:space="preserve">, </w:delText>
        </w:r>
      </w:del>
      <w:ins w:id="554" w:author="Ariani Caetano" w:date="2020-05-28T14:53:00Z">
        <w:r w:rsidR="00F071F4">
          <w:rPr>
            <w:rFonts w:ascii="Calibri" w:hAnsi="Calibri" w:cs="Calibri"/>
          </w:rPr>
          <w:t xml:space="preserve"> </w:t>
        </w:r>
      </w:ins>
      <w:r w:rsidR="00793DC6" w:rsidRPr="00A43D75">
        <w:rPr>
          <w:rFonts w:ascii="Calibri" w:hAnsi="Calibri" w:cs="Calibri"/>
        </w:rPr>
        <w:t>com o objetivo de proporcionar a todos os povos</w:t>
      </w:r>
      <w:del w:id="555" w:author="Ariani Caetano" w:date="2020-05-28T14:54:00Z">
        <w:r w:rsidR="00793DC6" w:rsidRPr="00A43D75" w:rsidDel="00F071F4">
          <w:rPr>
            <w:rFonts w:ascii="Calibri" w:hAnsi="Calibri" w:cs="Calibri"/>
          </w:rPr>
          <w:delText xml:space="preserve">, </w:delText>
        </w:r>
      </w:del>
      <w:ins w:id="556" w:author="Ariani Caetano" w:date="2020-05-28T14:54:00Z">
        <w:r w:rsidR="00F071F4">
          <w:rPr>
            <w:rFonts w:ascii="Calibri" w:hAnsi="Calibri" w:cs="Calibri"/>
          </w:rPr>
          <w:t xml:space="preserve"> </w:t>
        </w:r>
      </w:ins>
      <w:r w:rsidR="00334BC3">
        <w:rPr>
          <w:rFonts w:ascii="Calibri" w:hAnsi="Calibri" w:cs="Calibri"/>
        </w:rPr>
        <w:t xml:space="preserve">o </w:t>
      </w:r>
      <w:r w:rsidR="00793DC6" w:rsidRPr="00A43D75">
        <w:rPr>
          <w:rFonts w:ascii="Calibri" w:hAnsi="Calibri" w:cs="Calibri"/>
        </w:rPr>
        <w:t>nível máximo de saúde, trabalhando para extinguir doenças que afetam as populações mundiais.</w:t>
      </w:r>
      <w:r w:rsidR="005244C7" w:rsidRPr="00A43D75">
        <w:rPr>
          <w:rFonts w:ascii="Calibri" w:hAnsi="Calibri" w:cs="Calibri"/>
        </w:rPr>
        <w:t xml:space="preserve"> Declarou situação de pandemia relativa </w:t>
      </w:r>
      <w:del w:id="557" w:author="Ariani Caetano" w:date="2020-05-28T14:54:00Z">
        <w:r w:rsidR="005244C7" w:rsidRPr="00A43D75" w:rsidDel="00F071F4">
          <w:rPr>
            <w:rFonts w:ascii="Calibri" w:hAnsi="Calibri" w:cs="Calibri"/>
          </w:rPr>
          <w:delText xml:space="preserve">ao </w:delText>
        </w:r>
      </w:del>
      <w:ins w:id="558" w:author="Ariani Caetano" w:date="2020-05-28T14:54:00Z">
        <w:r w:rsidR="00F071F4">
          <w:rPr>
            <w:rFonts w:ascii="Calibri" w:hAnsi="Calibri" w:cs="Calibri"/>
          </w:rPr>
          <w:t>à</w:t>
        </w:r>
        <w:r w:rsidR="00F071F4" w:rsidRPr="00A43D75">
          <w:rPr>
            <w:rFonts w:ascii="Calibri" w:hAnsi="Calibri" w:cs="Calibri"/>
          </w:rPr>
          <w:t xml:space="preserve"> </w:t>
        </w:r>
      </w:ins>
      <w:del w:id="559" w:author="Ariani Caetano" w:date="2020-05-28T14:54:00Z">
        <w:r w:rsidR="005244C7" w:rsidRPr="00A43D75" w:rsidDel="00F071F4">
          <w:rPr>
            <w:rFonts w:ascii="Calibri" w:hAnsi="Calibri" w:cs="Calibri"/>
          </w:rPr>
          <w:delText>COVID</w:delText>
        </w:r>
      </w:del>
      <w:ins w:id="560" w:author="Ariani Caetano" w:date="2020-05-28T14:54:00Z">
        <w:r w:rsidR="00F071F4" w:rsidRPr="00A43D75">
          <w:rPr>
            <w:rFonts w:ascii="Calibri" w:hAnsi="Calibri" w:cs="Calibri"/>
          </w:rPr>
          <w:t>C</w:t>
        </w:r>
        <w:r w:rsidR="00F071F4">
          <w:rPr>
            <w:rFonts w:ascii="Calibri" w:hAnsi="Calibri" w:cs="Calibri"/>
          </w:rPr>
          <w:t>ovid</w:t>
        </w:r>
      </w:ins>
      <w:r w:rsidR="005244C7" w:rsidRPr="00A43D75">
        <w:rPr>
          <w:rFonts w:ascii="Calibri" w:hAnsi="Calibri" w:cs="Calibri"/>
        </w:rPr>
        <w:t xml:space="preserve">-19 </w:t>
      </w:r>
      <w:r w:rsidR="00334BC3">
        <w:rPr>
          <w:rFonts w:ascii="Calibri" w:hAnsi="Calibri" w:cs="Calibri"/>
        </w:rPr>
        <w:t xml:space="preserve">e </w:t>
      </w:r>
      <w:r w:rsidR="005244C7" w:rsidRPr="00A43D75">
        <w:rPr>
          <w:rFonts w:ascii="Calibri" w:hAnsi="Calibri" w:cs="Calibri"/>
        </w:rPr>
        <w:t>tem buscado fornecer suporte e orientações de prevenção e combate, na tentativa de que haja um esforço mundial e alguma unidade no tratamento da questão.</w:t>
      </w:r>
    </w:p>
    <w:p w:rsidR="00793DC6" w:rsidRPr="00A43D75" w:rsidRDefault="00793DC6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:rsidR="005E5C4A" w:rsidRPr="00A43D75" w:rsidRDefault="005E5C4A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u w:val="single"/>
          <w:shd w:val="clear" w:color="auto" w:fill="FFFFFF"/>
        </w:rPr>
      </w:pPr>
      <w:r w:rsidRPr="00A43D75">
        <w:rPr>
          <w:rFonts w:ascii="Calibri" w:hAnsi="Calibri" w:cs="Calibri"/>
          <w:b/>
          <w:color w:val="000000"/>
          <w:u w:val="single"/>
          <w:shd w:val="clear" w:color="auto" w:fill="FFFFFF"/>
        </w:rPr>
        <w:t>PCMSO</w:t>
      </w:r>
      <w:r w:rsidRPr="00A43D75">
        <w:rPr>
          <w:rFonts w:ascii="Calibri" w:hAnsi="Calibri" w:cs="Calibri"/>
          <w:color w:val="000000"/>
          <w:u w:val="single"/>
          <w:shd w:val="clear" w:color="auto" w:fill="FFFFFF"/>
        </w:rPr>
        <w:t xml:space="preserve"> – Programa de Controle Médico de Saúde Ocupacional</w:t>
      </w:r>
    </w:p>
    <w:p w:rsidR="005E5C4A" w:rsidRPr="00A43D75" w:rsidRDefault="008731D3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hd w:val="clear" w:color="auto" w:fill="FFFFFF"/>
        </w:rPr>
      </w:pPr>
      <w:r w:rsidRPr="00A43D75">
        <w:rPr>
          <w:rFonts w:ascii="Calibri" w:hAnsi="Calibri" w:cs="Calibri"/>
          <w:color w:val="000000"/>
          <w:shd w:val="clear" w:color="auto" w:fill="FFFFFF"/>
        </w:rPr>
        <w:t>C</w:t>
      </w:r>
      <w:r w:rsidR="005244C7" w:rsidRPr="00A43D75">
        <w:rPr>
          <w:rFonts w:ascii="Calibri" w:hAnsi="Calibri" w:cs="Calibri"/>
          <w:color w:val="000000"/>
          <w:shd w:val="clear" w:color="auto" w:fill="FFFFFF"/>
        </w:rPr>
        <w:t>riado em</w:t>
      </w:r>
      <w:r w:rsidR="00793DC6" w:rsidRPr="00A43D75">
        <w:rPr>
          <w:rFonts w:ascii="Calibri" w:hAnsi="Calibri" w:cs="Calibri"/>
        </w:rPr>
        <w:t xml:space="preserve"> </w:t>
      </w:r>
      <w:r w:rsidR="005E5C4A" w:rsidRPr="00A43D75">
        <w:rPr>
          <w:rFonts w:ascii="Calibri" w:hAnsi="Calibri" w:cs="Calibri"/>
        </w:rPr>
        <w:t>1978</w:t>
      </w:r>
      <w:del w:id="561" w:author="Ariani Caetano" w:date="2020-05-28T15:02:00Z">
        <w:r w:rsidR="005E5C4A" w:rsidRPr="00A43D75" w:rsidDel="00F071F4">
          <w:rPr>
            <w:rFonts w:ascii="Calibri" w:hAnsi="Calibri" w:cs="Calibri"/>
          </w:rPr>
          <w:delText xml:space="preserve">, </w:delText>
        </w:r>
      </w:del>
      <w:ins w:id="562" w:author="Ariani Caetano" w:date="2020-05-28T15:02:00Z">
        <w:r w:rsidR="00F071F4">
          <w:rPr>
            <w:rFonts w:ascii="Calibri" w:hAnsi="Calibri" w:cs="Calibri"/>
          </w:rPr>
          <w:t xml:space="preserve"> </w:t>
        </w:r>
      </w:ins>
      <w:r w:rsidR="005E5C4A" w:rsidRPr="00A43D75">
        <w:rPr>
          <w:rFonts w:ascii="Calibri" w:hAnsi="Calibri" w:cs="Calibri"/>
        </w:rPr>
        <w:t xml:space="preserve">pelo </w:t>
      </w:r>
      <w:r w:rsidRPr="00A43D75">
        <w:rPr>
          <w:rFonts w:ascii="Calibri" w:hAnsi="Calibri" w:cs="Calibri"/>
        </w:rPr>
        <w:t>ex-</w:t>
      </w:r>
      <w:r w:rsidRPr="00A43D75">
        <w:rPr>
          <w:rFonts w:ascii="Calibri" w:hAnsi="Calibri" w:cs="Calibri"/>
          <w:color w:val="000000"/>
          <w:shd w:val="clear" w:color="auto" w:fill="FFFFFF"/>
        </w:rPr>
        <w:t>Ministério</w:t>
      </w:r>
      <w:r w:rsidR="005244C7" w:rsidRPr="00A43D75">
        <w:rPr>
          <w:rFonts w:ascii="Calibri" w:hAnsi="Calibri" w:cs="Calibri"/>
          <w:color w:val="000000"/>
          <w:shd w:val="clear" w:color="auto" w:fill="FFFFFF"/>
        </w:rPr>
        <w:t xml:space="preserve"> do </w:t>
      </w:r>
      <w:r w:rsidR="005E5C4A" w:rsidRPr="00A43D75">
        <w:rPr>
          <w:rFonts w:ascii="Calibri" w:hAnsi="Calibri" w:cs="Calibri"/>
          <w:color w:val="000000"/>
          <w:shd w:val="clear" w:color="auto" w:fill="FFFFFF"/>
        </w:rPr>
        <w:t>Trabalho</w:t>
      </w:r>
      <w:ins w:id="563" w:author="Ariani Caetano" w:date="2020-05-28T15:07:00Z">
        <w:r w:rsidR="004671A8">
          <w:rPr>
            <w:rFonts w:ascii="Calibri" w:hAnsi="Calibri" w:cs="Calibri"/>
            <w:color w:val="000000"/>
            <w:shd w:val="clear" w:color="auto" w:fill="FFFFFF"/>
          </w:rPr>
          <w:t xml:space="preserve"> e Emprego</w:t>
        </w:r>
      </w:ins>
      <w:del w:id="564" w:author="Ariani Caetano" w:date="2020-05-28T15:02:00Z">
        <w:r w:rsidR="005E5C4A" w:rsidRPr="00A43D75" w:rsidDel="00F071F4">
          <w:rPr>
            <w:rFonts w:ascii="Calibri" w:hAnsi="Calibri" w:cs="Calibri"/>
            <w:color w:val="000000"/>
            <w:shd w:val="clear" w:color="auto" w:fill="FFFFFF"/>
          </w:rPr>
          <w:delText xml:space="preserve"> e Emprego</w:delText>
        </w:r>
      </w:del>
      <w:r w:rsidR="00AB1394" w:rsidRPr="00A43D75">
        <w:rPr>
          <w:rFonts w:ascii="Calibri" w:hAnsi="Calibri" w:cs="Calibri"/>
          <w:color w:val="000000"/>
          <w:shd w:val="clear" w:color="auto" w:fill="FFFFFF"/>
        </w:rPr>
        <w:t xml:space="preserve">, é um conjunto de ações em saúde do trabalhador </w:t>
      </w:r>
      <w:r w:rsidR="00366D55" w:rsidRPr="00A43D75">
        <w:rPr>
          <w:rFonts w:ascii="Calibri" w:hAnsi="Calibri" w:cs="Calibri"/>
          <w:color w:val="000000"/>
          <w:shd w:val="clear" w:color="auto" w:fill="FFFFFF"/>
        </w:rPr>
        <w:t xml:space="preserve">a serem </w:t>
      </w:r>
      <w:del w:id="565" w:author="Ariani Caetano" w:date="2020-05-28T15:06:00Z">
        <w:r w:rsidR="00366D55" w:rsidRPr="00A43D75" w:rsidDel="004671A8">
          <w:rPr>
            <w:rFonts w:ascii="Calibri" w:hAnsi="Calibri" w:cs="Calibri"/>
            <w:color w:val="000000"/>
            <w:shd w:val="clear" w:color="auto" w:fill="FFFFFF"/>
          </w:rPr>
          <w:delText xml:space="preserve">desenvolvidos </w:delText>
        </w:r>
      </w:del>
      <w:ins w:id="566" w:author="Ariani Caetano" w:date="2020-05-28T15:06:00Z">
        <w:r w:rsidR="004671A8" w:rsidRPr="00A43D75">
          <w:rPr>
            <w:rFonts w:ascii="Calibri" w:hAnsi="Calibri" w:cs="Calibri"/>
            <w:color w:val="000000"/>
            <w:shd w:val="clear" w:color="auto" w:fill="FFFFFF"/>
          </w:rPr>
          <w:t>desenvolvid</w:t>
        </w:r>
        <w:r w:rsidR="004671A8">
          <w:rPr>
            <w:rFonts w:ascii="Calibri" w:hAnsi="Calibri" w:cs="Calibri"/>
            <w:color w:val="000000"/>
            <w:shd w:val="clear" w:color="auto" w:fill="FFFFFF"/>
          </w:rPr>
          <w:t>a</w:t>
        </w:r>
        <w:r w:rsidR="004671A8" w:rsidRPr="00A43D75">
          <w:rPr>
            <w:rFonts w:ascii="Calibri" w:hAnsi="Calibri" w:cs="Calibri"/>
            <w:color w:val="000000"/>
            <w:shd w:val="clear" w:color="auto" w:fill="FFFFFF"/>
          </w:rPr>
          <w:t xml:space="preserve">s </w:t>
        </w:r>
      </w:ins>
      <w:r w:rsidR="00366D55" w:rsidRPr="00A43D75">
        <w:rPr>
          <w:rFonts w:ascii="Calibri" w:hAnsi="Calibri" w:cs="Calibri"/>
          <w:color w:val="000000"/>
          <w:shd w:val="clear" w:color="auto" w:fill="FFFFFF"/>
        </w:rPr>
        <w:t>pel</w:t>
      </w:r>
      <w:r w:rsidR="00334BC3">
        <w:rPr>
          <w:rFonts w:ascii="Calibri" w:hAnsi="Calibri" w:cs="Calibri"/>
          <w:color w:val="000000"/>
          <w:shd w:val="clear" w:color="auto" w:fill="FFFFFF"/>
        </w:rPr>
        <w:t>os empregadores</w:t>
      </w:r>
      <w:del w:id="567" w:author="Ariani Caetano" w:date="2020-05-28T15:06:00Z">
        <w:r w:rsidR="00334BC3" w:rsidDel="004671A8">
          <w:rPr>
            <w:rFonts w:ascii="Calibri" w:hAnsi="Calibri" w:cs="Calibri"/>
            <w:color w:val="000000"/>
            <w:shd w:val="clear" w:color="auto" w:fill="FFFFFF"/>
          </w:rPr>
          <w:delText>,</w:delText>
        </w:r>
        <w:r w:rsidR="00366D55" w:rsidRPr="00A43D75" w:rsidDel="004671A8">
          <w:rPr>
            <w:rFonts w:ascii="Calibri" w:hAnsi="Calibri" w:cs="Calibri"/>
            <w:color w:val="000000"/>
            <w:shd w:val="clear" w:color="auto" w:fill="FFFFFF"/>
          </w:rPr>
          <w:delText xml:space="preserve"> </w:delText>
        </w:r>
      </w:del>
      <w:ins w:id="568" w:author="Ariani Caetano" w:date="2020-05-28T15:06:00Z">
        <w:r w:rsidR="004671A8">
          <w:rPr>
            <w:rFonts w:ascii="Calibri" w:hAnsi="Calibri" w:cs="Calibri"/>
            <w:color w:val="000000"/>
            <w:shd w:val="clear" w:color="auto" w:fill="FFFFFF"/>
          </w:rPr>
          <w:t xml:space="preserve"> </w:t>
        </w:r>
      </w:ins>
      <w:r w:rsidR="00AB1394" w:rsidRPr="00A43D75">
        <w:rPr>
          <w:rFonts w:ascii="Calibri" w:hAnsi="Calibri" w:cs="Calibri"/>
          <w:color w:val="000000"/>
          <w:shd w:val="clear" w:color="auto" w:fill="FFFFFF"/>
        </w:rPr>
        <w:t>que tem como objetivo proteger e preservar a saúde d</w:t>
      </w:r>
      <w:r w:rsidR="00334BC3">
        <w:rPr>
          <w:rFonts w:ascii="Calibri" w:hAnsi="Calibri" w:cs="Calibri"/>
          <w:color w:val="000000"/>
          <w:shd w:val="clear" w:color="auto" w:fill="FFFFFF"/>
        </w:rPr>
        <w:t>os</w:t>
      </w:r>
      <w:r w:rsidR="00AB1394" w:rsidRPr="00A43D75">
        <w:rPr>
          <w:rFonts w:ascii="Calibri" w:hAnsi="Calibri" w:cs="Calibri"/>
          <w:color w:val="000000"/>
          <w:shd w:val="clear" w:color="auto" w:fill="FFFFFF"/>
        </w:rPr>
        <w:t xml:space="preserve"> empregados</w:t>
      </w:r>
      <w:del w:id="569" w:author="Ariani Caetano" w:date="2020-05-28T15:06:00Z">
        <w:r w:rsidR="00334BC3" w:rsidDel="004671A8">
          <w:rPr>
            <w:rFonts w:ascii="Calibri" w:hAnsi="Calibri" w:cs="Calibri"/>
            <w:color w:val="000000"/>
            <w:shd w:val="clear" w:color="auto" w:fill="FFFFFF"/>
          </w:rPr>
          <w:delText>,</w:delText>
        </w:r>
        <w:r w:rsidR="00AB1394" w:rsidRPr="00A43D75" w:rsidDel="004671A8">
          <w:rPr>
            <w:rFonts w:ascii="Calibri" w:hAnsi="Calibri" w:cs="Calibri"/>
            <w:color w:val="000000"/>
            <w:shd w:val="clear" w:color="auto" w:fill="FFFFFF"/>
          </w:rPr>
          <w:delText xml:space="preserve"> </w:delText>
        </w:r>
      </w:del>
      <w:ins w:id="570" w:author="Ariani Caetano" w:date="2020-05-28T15:06:00Z">
        <w:r w:rsidR="004671A8">
          <w:rPr>
            <w:rFonts w:ascii="Calibri" w:hAnsi="Calibri" w:cs="Calibri"/>
            <w:color w:val="000000"/>
            <w:shd w:val="clear" w:color="auto" w:fill="FFFFFF"/>
          </w:rPr>
          <w:t xml:space="preserve"> </w:t>
        </w:r>
      </w:ins>
      <w:r w:rsidR="00AB1394" w:rsidRPr="00A43D75">
        <w:rPr>
          <w:rFonts w:ascii="Calibri" w:hAnsi="Calibri" w:cs="Calibri"/>
          <w:color w:val="000000"/>
          <w:shd w:val="clear" w:color="auto" w:fill="FFFFFF"/>
        </w:rPr>
        <w:t>em relação aos riscos ocupacionais</w:t>
      </w:r>
      <w:r w:rsidR="00366D55" w:rsidRPr="00A43D75">
        <w:rPr>
          <w:rFonts w:ascii="Calibri" w:hAnsi="Calibri" w:cs="Calibri"/>
          <w:color w:val="000000"/>
          <w:shd w:val="clear" w:color="auto" w:fill="FFFFFF"/>
        </w:rPr>
        <w:t xml:space="preserve">. </w:t>
      </w:r>
      <w:del w:id="571" w:author="Ariani Caetano" w:date="2020-05-28T15:06:00Z">
        <w:r w:rsidR="00366D55" w:rsidRPr="00A43D75" w:rsidDel="004671A8">
          <w:rPr>
            <w:rFonts w:ascii="Calibri" w:hAnsi="Calibri" w:cs="Calibri"/>
            <w:color w:val="000000"/>
            <w:shd w:val="clear" w:color="auto" w:fill="FFFFFF"/>
          </w:rPr>
          <w:delText>A s</w:delText>
        </w:r>
      </w:del>
      <w:ins w:id="572" w:author="Ariani Caetano" w:date="2020-05-28T15:06:00Z">
        <w:r w:rsidR="004671A8">
          <w:rPr>
            <w:rFonts w:ascii="Calibri" w:hAnsi="Calibri" w:cs="Calibri"/>
            <w:color w:val="000000"/>
            <w:shd w:val="clear" w:color="auto" w:fill="FFFFFF"/>
          </w:rPr>
          <w:t>S</w:t>
        </w:r>
      </w:ins>
      <w:r w:rsidR="00366D55" w:rsidRPr="00A43D75">
        <w:rPr>
          <w:rFonts w:ascii="Calibri" w:hAnsi="Calibri" w:cs="Calibri"/>
          <w:color w:val="000000"/>
          <w:shd w:val="clear" w:color="auto" w:fill="FFFFFF"/>
        </w:rPr>
        <w:t xml:space="preserve">ua elaboração é definida como obrigatória </w:t>
      </w:r>
      <w:del w:id="573" w:author="Ariani Caetano" w:date="2020-05-27T23:30:00Z">
        <w:r w:rsidR="00366D55" w:rsidRPr="00A43D75" w:rsidDel="00883266">
          <w:rPr>
            <w:rFonts w:ascii="Calibri" w:hAnsi="Calibri" w:cs="Calibri"/>
            <w:color w:val="000000"/>
            <w:shd w:val="clear" w:color="auto" w:fill="FFFFFF"/>
          </w:rPr>
          <w:delText xml:space="preserve">pela </w:delText>
        </w:r>
        <w:r w:rsidR="0085147A" w:rsidRPr="00A43D75" w:rsidDel="00883266">
          <w:rPr>
            <w:rFonts w:ascii="Calibri" w:hAnsi="Calibri" w:cs="Calibri"/>
            <w:color w:val="000000"/>
            <w:shd w:val="clear" w:color="auto" w:fill="FFFFFF"/>
          </w:rPr>
          <w:delText xml:space="preserve"> NR</w:delText>
        </w:r>
      </w:del>
      <w:ins w:id="574" w:author="Ariani Caetano" w:date="2020-05-27T23:30:00Z">
        <w:r w:rsidR="00883266" w:rsidRPr="00A43D75">
          <w:rPr>
            <w:rFonts w:ascii="Calibri" w:hAnsi="Calibri" w:cs="Calibri"/>
            <w:color w:val="000000"/>
            <w:shd w:val="clear" w:color="auto" w:fill="FFFFFF"/>
          </w:rPr>
          <w:t>pela NR</w:t>
        </w:r>
      </w:ins>
      <w:r w:rsidR="0085147A" w:rsidRPr="00A43D75">
        <w:rPr>
          <w:rFonts w:ascii="Calibri" w:hAnsi="Calibri" w:cs="Calibri"/>
          <w:color w:val="000000"/>
          <w:shd w:val="clear" w:color="auto" w:fill="FFFFFF"/>
        </w:rPr>
        <w:t xml:space="preserve"> 7</w:t>
      </w:r>
      <w:del w:id="575" w:author="Ariani Caetano" w:date="2020-05-27T23:30:00Z">
        <w:r w:rsidR="005E5C4A" w:rsidRPr="00A43D75" w:rsidDel="00883266">
          <w:rPr>
            <w:rFonts w:ascii="Calibri" w:hAnsi="Calibri" w:cs="Calibri"/>
            <w:color w:val="000000"/>
            <w:shd w:val="clear" w:color="auto" w:fill="FFFFFF"/>
          </w:rPr>
          <w:delText xml:space="preserve"> </w:delText>
        </w:r>
        <w:r w:rsidR="00366D55" w:rsidRPr="00A43D75" w:rsidDel="00883266">
          <w:rPr>
            <w:rFonts w:ascii="Calibri" w:hAnsi="Calibri" w:cs="Calibri"/>
            <w:color w:val="000000"/>
            <w:shd w:val="clear" w:color="auto" w:fill="FFFFFF"/>
          </w:rPr>
          <w:delText>,</w:delText>
        </w:r>
      </w:del>
      <w:r w:rsidR="00366D55" w:rsidRPr="00A43D75">
        <w:rPr>
          <w:rFonts w:ascii="Calibri" w:hAnsi="Calibri" w:cs="Calibri"/>
          <w:color w:val="000000"/>
          <w:shd w:val="clear" w:color="auto" w:fill="FFFFFF"/>
        </w:rPr>
        <w:t xml:space="preserve"> e constitui</w:t>
      </w:r>
      <w:del w:id="576" w:author="Ariani Caetano" w:date="2020-05-28T15:06:00Z">
        <w:r w:rsidR="00366D55" w:rsidRPr="00A43D75" w:rsidDel="004671A8">
          <w:rPr>
            <w:rFonts w:ascii="Calibri" w:hAnsi="Calibri" w:cs="Calibri"/>
            <w:color w:val="000000"/>
            <w:shd w:val="clear" w:color="auto" w:fill="FFFFFF"/>
          </w:rPr>
          <w:delText xml:space="preserve">-se </w:delText>
        </w:r>
        <w:r w:rsidR="00334BC3" w:rsidDel="004671A8">
          <w:rPr>
            <w:rFonts w:ascii="Calibri" w:hAnsi="Calibri" w:cs="Calibri"/>
            <w:color w:val="000000"/>
            <w:shd w:val="clear" w:color="auto" w:fill="FFFFFF"/>
          </w:rPr>
          <w:delText>em</w:delText>
        </w:r>
        <w:r w:rsidR="00366D55" w:rsidRPr="00A43D75" w:rsidDel="004671A8">
          <w:rPr>
            <w:rFonts w:ascii="Calibri" w:hAnsi="Calibri" w:cs="Calibri"/>
            <w:color w:val="000000"/>
            <w:shd w:val="clear" w:color="auto" w:fill="FFFFFF"/>
          </w:rPr>
          <w:delText xml:space="preserve"> </w:delText>
        </w:r>
      </w:del>
      <w:ins w:id="577" w:author="Ariani Caetano" w:date="2020-05-28T15:06:00Z">
        <w:r w:rsidR="004671A8">
          <w:rPr>
            <w:rFonts w:ascii="Calibri" w:hAnsi="Calibri" w:cs="Calibri"/>
            <w:color w:val="000000"/>
            <w:shd w:val="clear" w:color="auto" w:fill="FFFFFF"/>
          </w:rPr>
          <w:t xml:space="preserve"> </w:t>
        </w:r>
      </w:ins>
      <w:r w:rsidR="00366D55" w:rsidRPr="00A43D75">
        <w:rPr>
          <w:rFonts w:ascii="Calibri" w:hAnsi="Calibri" w:cs="Calibri"/>
          <w:color w:val="000000"/>
          <w:shd w:val="clear" w:color="auto" w:fill="FFFFFF"/>
        </w:rPr>
        <w:t>parte integrante do conjunto mais amplo de iniciativas da organização no campo da saúde do trabalhador, devendo estar em co</w:t>
      </w:r>
      <w:r w:rsidR="00334BC3">
        <w:rPr>
          <w:rFonts w:ascii="Calibri" w:hAnsi="Calibri" w:cs="Calibri"/>
          <w:color w:val="000000"/>
          <w:shd w:val="clear" w:color="auto" w:fill="FFFFFF"/>
        </w:rPr>
        <w:t>nformidade</w:t>
      </w:r>
      <w:r w:rsidR="00366D55" w:rsidRPr="00A43D75">
        <w:rPr>
          <w:rFonts w:ascii="Calibri" w:hAnsi="Calibri" w:cs="Calibri"/>
          <w:color w:val="000000"/>
          <w:shd w:val="clear" w:color="auto" w:fill="FFFFFF"/>
        </w:rPr>
        <w:t xml:space="preserve"> com o disposto nas demais NR</w:t>
      </w:r>
      <w:r w:rsidR="00334BC3">
        <w:rPr>
          <w:rFonts w:ascii="Calibri" w:hAnsi="Calibri" w:cs="Calibri"/>
          <w:color w:val="000000"/>
          <w:shd w:val="clear" w:color="auto" w:fill="FFFFFF"/>
        </w:rPr>
        <w:t>s</w:t>
      </w:r>
      <w:r w:rsidR="00366D55" w:rsidRPr="00A43D75">
        <w:rPr>
          <w:rFonts w:ascii="Calibri" w:hAnsi="Calibri" w:cs="Calibri"/>
          <w:color w:val="000000"/>
          <w:shd w:val="clear" w:color="auto" w:fill="FFFFFF"/>
        </w:rPr>
        <w:t>.</w:t>
      </w:r>
    </w:p>
    <w:p w:rsidR="00E36AD0" w:rsidRPr="00A43D75" w:rsidRDefault="00E36AD0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u w:val="single"/>
          <w:shd w:val="clear" w:color="auto" w:fill="FFFFFF"/>
        </w:rPr>
      </w:pP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  <w:shd w:val="clear" w:color="auto" w:fill="FFFFFF"/>
        </w:rPr>
      </w:pPr>
      <w:r w:rsidRPr="00A43D75">
        <w:rPr>
          <w:rFonts w:cs="Calibri"/>
          <w:b/>
          <w:sz w:val="24"/>
          <w:szCs w:val="24"/>
          <w:u w:val="single"/>
          <w:shd w:val="clear" w:color="auto" w:fill="FFFFFF"/>
        </w:rPr>
        <w:t>PPRA</w:t>
      </w:r>
      <w:r w:rsidRPr="00A43D75">
        <w:rPr>
          <w:rFonts w:cs="Calibri"/>
          <w:sz w:val="24"/>
          <w:szCs w:val="24"/>
          <w:u w:val="single"/>
          <w:shd w:val="clear" w:color="auto" w:fill="FFFFFF"/>
        </w:rPr>
        <w:t xml:space="preserve"> – Programa de Prevenção de Riscos Ambientais</w:t>
      </w:r>
    </w:p>
    <w:p w:rsidR="00793DC6" w:rsidRPr="00A43D75" w:rsidRDefault="00366D55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shd w:val="clear" w:color="auto" w:fill="FFFFFF"/>
        </w:rPr>
      </w:pPr>
      <w:r w:rsidRPr="00A43D75">
        <w:rPr>
          <w:rFonts w:cs="Calibri"/>
          <w:sz w:val="24"/>
          <w:szCs w:val="24"/>
          <w:shd w:val="clear" w:color="auto" w:fill="FFFFFF"/>
        </w:rPr>
        <w:t xml:space="preserve">Também criado </w:t>
      </w:r>
      <w:r w:rsidR="00793DC6" w:rsidRPr="00A43D75">
        <w:rPr>
          <w:rFonts w:cs="Calibri"/>
          <w:sz w:val="24"/>
          <w:szCs w:val="24"/>
          <w:shd w:val="clear" w:color="auto" w:fill="FFFFFF"/>
        </w:rPr>
        <w:t xml:space="preserve">pelo </w:t>
      </w:r>
      <w:r w:rsidR="007E0099" w:rsidRPr="00A43D75">
        <w:rPr>
          <w:rFonts w:cs="Calibri"/>
          <w:sz w:val="24"/>
          <w:szCs w:val="24"/>
          <w:shd w:val="clear" w:color="auto" w:fill="FFFFFF"/>
        </w:rPr>
        <w:t>ex-</w:t>
      </w:r>
      <w:r w:rsidR="00793DC6" w:rsidRPr="00A43D75">
        <w:rPr>
          <w:rFonts w:cs="Calibri"/>
          <w:sz w:val="24"/>
          <w:szCs w:val="24"/>
          <w:shd w:val="clear" w:color="auto" w:fill="FFFFFF"/>
        </w:rPr>
        <w:t>Ministério do Trabalho</w:t>
      </w:r>
      <w:ins w:id="578" w:author="Ariani Caetano" w:date="2020-05-28T15:07:00Z">
        <w:r w:rsidR="004671A8">
          <w:rPr>
            <w:rFonts w:cs="Calibri"/>
            <w:sz w:val="24"/>
            <w:szCs w:val="24"/>
            <w:shd w:val="clear" w:color="auto" w:fill="FFFFFF"/>
          </w:rPr>
          <w:t xml:space="preserve"> e Emprego</w:t>
        </w:r>
      </w:ins>
      <w:del w:id="579" w:author="Ariani Caetano" w:date="2020-05-28T15:07:00Z">
        <w:r w:rsidR="007E0099" w:rsidRPr="00A43D75" w:rsidDel="004671A8">
          <w:rPr>
            <w:rFonts w:cs="Calibri"/>
            <w:sz w:val="24"/>
            <w:szCs w:val="24"/>
            <w:shd w:val="clear" w:color="auto" w:fill="FFFFFF"/>
          </w:rPr>
          <w:delText xml:space="preserve"> e Emprego</w:delText>
        </w:r>
      </w:del>
      <w:r w:rsidR="005244C7" w:rsidRPr="00A43D75">
        <w:rPr>
          <w:rFonts w:cs="Calibri"/>
          <w:sz w:val="24"/>
          <w:szCs w:val="24"/>
          <w:shd w:val="clear" w:color="auto" w:fill="FFFFFF"/>
        </w:rPr>
        <w:t xml:space="preserve">, era regulado </w:t>
      </w:r>
      <w:r w:rsidRPr="00A43D75">
        <w:rPr>
          <w:rFonts w:cs="Calibri"/>
          <w:sz w:val="24"/>
          <w:szCs w:val="24"/>
          <w:shd w:val="clear" w:color="auto" w:fill="FFFFFF"/>
        </w:rPr>
        <w:t xml:space="preserve">pela </w:t>
      </w:r>
      <w:r w:rsidR="00793DC6" w:rsidRPr="00A43D75">
        <w:rPr>
          <w:rFonts w:cs="Calibri"/>
          <w:sz w:val="24"/>
          <w:szCs w:val="24"/>
          <w:shd w:val="clear" w:color="auto" w:fill="FFFFFF"/>
        </w:rPr>
        <w:t>N</w:t>
      </w:r>
      <w:r w:rsidR="00334BC3">
        <w:rPr>
          <w:rFonts w:cs="Calibri"/>
          <w:sz w:val="24"/>
          <w:szCs w:val="24"/>
          <w:shd w:val="clear" w:color="auto" w:fill="FFFFFF"/>
        </w:rPr>
        <w:t>R</w:t>
      </w:r>
      <w:r w:rsidR="00586B55" w:rsidRPr="00A43D75">
        <w:rPr>
          <w:rFonts w:cs="Calibri"/>
          <w:sz w:val="24"/>
          <w:szCs w:val="24"/>
          <w:shd w:val="clear" w:color="auto" w:fill="FFFFFF"/>
        </w:rPr>
        <w:t xml:space="preserve"> </w:t>
      </w:r>
      <w:r w:rsidR="005244C7" w:rsidRPr="00A43D75">
        <w:rPr>
          <w:rFonts w:cs="Calibri"/>
          <w:sz w:val="24"/>
          <w:szCs w:val="24"/>
          <w:shd w:val="clear" w:color="auto" w:fill="FFFFFF"/>
        </w:rPr>
        <w:t>9, que acaba de ser reformulada</w:t>
      </w:r>
      <w:r w:rsidR="00793DC6" w:rsidRPr="00A43D75">
        <w:rPr>
          <w:rFonts w:cs="Calibri"/>
          <w:sz w:val="24"/>
          <w:szCs w:val="24"/>
          <w:shd w:val="clear" w:color="auto" w:fill="FFFFFF"/>
        </w:rPr>
        <w:t xml:space="preserve">. </w:t>
      </w:r>
      <w:r w:rsidR="00334BC3">
        <w:rPr>
          <w:rFonts w:cs="Calibri"/>
          <w:sz w:val="24"/>
          <w:szCs w:val="24"/>
          <w:shd w:val="clear" w:color="auto" w:fill="FFFFFF"/>
        </w:rPr>
        <w:t>Resultava num c</w:t>
      </w:r>
      <w:r w:rsidR="00186277" w:rsidRPr="00A43D75">
        <w:rPr>
          <w:rFonts w:cs="Calibri"/>
          <w:sz w:val="24"/>
          <w:szCs w:val="24"/>
          <w:shd w:val="clear" w:color="auto" w:fill="FFFFFF"/>
        </w:rPr>
        <w:t>onjunto de ações que v</w:t>
      </w:r>
      <w:r w:rsidR="00586B55" w:rsidRPr="00A43D75">
        <w:rPr>
          <w:rFonts w:cs="Calibri"/>
          <w:sz w:val="24"/>
          <w:szCs w:val="24"/>
          <w:shd w:val="clear" w:color="auto" w:fill="FFFFFF"/>
        </w:rPr>
        <w:t>isa</w:t>
      </w:r>
      <w:r w:rsidR="005244C7" w:rsidRPr="00A43D75">
        <w:rPr>
          <w:rFonts w:cs="Calibri"/>
          <w:sz w:val="24"/>
          <w:szCs w:val="24"/>
          <w:shd w:val="clear" w:color="auto" w:fill="FFFFFF"/>
        </w:rPr>
        <w:t>va</w:t>
      </w:r>
      <w:r w:rsidR="00186277" w:rsidRPr="00A43D75">
        <w:rPr>
          <w:rFonts w:cs="Calibri"/>
          <w:sz w:val="24"/>
          <w:szCs w:val="24"/>
          <w:shd w:val="clear" w:color="auto" w:fill="FFFFFF"/>
        </w:rPr>
        <w:t>m</w:t>
      </w:r>
      <w:r w:rsidR="007E0099" w:rsidRPr="00A43D75">
        <w:rPr>
          <w:rFonts w:cs="Calibri"/>
          <w:sz w:val="24"/>
          <w:szCs w:val="24"/>
          <w:shd w:val="clear" w:color="auto" w:fill="FFFFFF"/>
        </w:rPr>
        <w:t xml:space="preserve"> </w:t>
      </w:r>
      <w:r w:rsidR="00334BC3">
        <w:rPr>
          <w:rFonts w:cs="Calibri"/>
          <w:sz w:val="24"/>
          <w:szCs w:val="24"/>
          <w:shd w:val="clear" w:color="auto" w:fill="FFFFFF"/>
        </w:rPr>
        <w:t>à</w:t>
      </w:r>
      <w:r w:rsidR="00586B55" w:rsidRPr="00A43D75">
        <w:rPr>
          <w:rFonts w:cs="Calibri"/>
          <w:sz w:val="24"/>
          <w:szCs w:val="24"/>
          <w:shd w:val="clear" w:color="auto" w:fill="FFFFFF"/>
        </w:rPr>
        <w:t xml:space="preserve"> preservação da </w:t>
      </w:r>
      <w:hyperlink r:id="rId9" w:tooltip="Saúde" w:history="1">
        <w:r w:rsidR="00793DC6" w:rsidRPr="00A43D75">
          <w:rPr>
            <w:rStyle w:val="Hyperlink"/>
            <w:rFonts w:cs="Calibri"/>
            <w:color w:val="auto"/>
            <w:sz w:val="24"/>
            <w:szCs w:val="24"/>
            <w:u w:val="none"/>
            <w:shd w:val="clear" w:color="auto" w:fill="FFFFFF"/>
          </w:rPr>
          <w:t>saúde</w:t>
        </w:r>
      </w:hyperlink>
      <w:r w:rsidR="00793DC6" w:rsidRPr="00A43D75">
        <w:rPr>
          <w:rFonts w:cs="Calibri"/>
          <w:sz w:val="24"/>
          <w:szCs w:val="24"/>
          <w:shd w:val="clear" w:color="auto" w:fill="FFFFFF"/>
        </w:rPr>
        <w:t xml:space="preserve">, da integridade e da segurança </w:t>
      </w:r>
      <w:r w:rsidR="00586B55" w:rsidRPr="00A43D75">
        <w:rPr>
          <w:rFonts w:cs="Calibri"/>
          <w:sz w:val="24"/>
          <w:szCs w:val="24"/>
          <w:shd w:val="clear" w:color="auto" w:fill="FFFFFF"/>
        </w:rPr>
        <w:t xml:space="preserve">dos </w:t>
      </w:r>
      <w:hyperlink r:id="rId10" w:tooltip="Trabalhador" w:history="1">
        <w:r w:rsidR="00793DC6" w:rsidRPr="00A43D75">
          <w:rPr>
            <w:rStyle w:val="Hyperlink"/>
            <w:rFonts w:cs="Calibri"/>
            <w:color w:val="auto"/>
            <w:sz w:val="24"/>
            <w:szCs w:val="24"/>
            <w:u w:val="none"/>
            <w:shd w:val="clear" w:color="auto" w:fill="FFFFFF"/>
          </w:rPr>
          <w:t>trabalhadores</w:t>
        </w:r>
      </w:hyperlink>
      <w:del w:id="580" w:author="Ariani Caetano" w:date="2020-05-28T15:08:00Z">
        <w:r w:rsidR="00793DC6" w:rsidRPr="00A43D75" w:rsidDel="004671A8">
          <w:rPr>
            <w:rFonts w:cs="Calibri"/>
            <w:sz w:val="24"/>
            <w:szCs w:val="24"/>
            <w:shd w:val="clear" w:color="auto" w:fill="FFFFFF"/>
          </w:rPr>
          <w:delText xml:space="preserve">, </w:delText>
        </w:r>
      </w:del>
      <w:ins w:id="581" w:author="Ariani Caetano" w:date="2020-05-28T15:08:00Z">
        <w:r w:rsidR="004671A8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="00334BC3">
        <w:rPr>
          <w:rFonts w:cs="Calibri"/>
          <w:sz w:val="24"/>
          <w:szCs w:val="24"/>
          <w:shd w:val="clear" w:color="auto" w:fill="FFFFFF"/>
        </w:rPr>
        <w:t>por meio</w:t>
      </w:r>
      <w:r w:rsidR="00793DC6" w:rsidRPr="00A43D75">
        <w:rPr>
          <w:rFonts w:cs="Calibri"/>
          <w:sz w:val="24"/>
          <w:szCs w:val="24"/>
          <w:shd w:val="clear" w:color="auto" w:fill="FFFFFF"/>
        </w:rPr>
        <w:t xml:space="preserve"> de etapas que</w:t>
      </w:r>
      <w:r w:rsidR="005244C7" w:rsidRPr="00A43D75">
        <w:rPr>
          <w:rFonts w:cs="Calibri"/>
          <w:sz w:val="24"/>
          <w:szCs w:val="24"/>
          <w:shd w:val="clear" w:color="auto" w:fill="FFFFFF"/>
        </w:rPr>
        <w:t xml:space="preserve"> garantissem</w:t>
      </w:r>
      <w:r w:rsidR="007E0099" w:rsidRPr="00A43D75">
        <w:rPr>
          <w:rFonts w:cs="Calibri"/>
          <w:sz w:val="24"/>
          <w:szCs w:val="24"/>
          <w:shd w:val="clear" w:color="auto" w:fill="FFFFFF"/>
        </w:rPr>
        <w:t xml:space="preserve"> </w:t>
      </w:r>
      <w:r w:rsidR="00793DC6" w:rsidRPr="00A43D75">
        <w:rPr>
          <w:rFonts w:cs="Calibri"/>
          <w:sz w:val="24"/>
          <w:szCs w:val="24"/>
          <w:shd w:val="clear" w:color="auto" w:fill="FFFFFF"/>
        </w:rPr>
        <w:t xml:space="preserve">a antecipação, </w:t>
      </w:r>
      <w:ins w:id="582" w:author="Ariani Caetano" w:date="2020-05-28T15:08:00Z">
        <w:r w:rsidR="004671A8">
          <w:rPr>
            <w:rFonts w:cs="Calibri"/>
            <w:sz w:val="24"/>
            <w:szCs w:val="24"/>
            <w:shd w:val="clear" w:color="auto" w:fill="FFFFFF"/>
          </w:rPr>
          <w:t xml:space="preserve">o </w:t>
        </w:r>
      </w:ins>
      <w:r w:rsidR="00793DC6" w:rsidRPr="00A43D75">
        <w:rPr>
          <w:rFonts w:cs="Calibri"/>
          <w:sz w:val="24"/>
          <w:szCs w:val="24"/>
          <w:shd w:val="clear" w:color="auto" w:fill="FFFFFF"/>
        </w:rPr>
        <w:t xml:space="preserve">reconhecimento, </w:t>
      </w:r>
      <w:ins w:id="583" w:author="Ariani Caetano" w:date="2020-05-28T15:08:00Z">
        <w:r w:rsidR="004671A8">
          <w:rPr>
            <w:rFonts w:cs="Calibri"/>
            <w:sz w:val="24"/>
            <w:szCs w:val="24"/>
            <w:shd w:val="clear" w:color="auto" w:fill="FFFFFF"/>
          </w:rPr>
          <w:t xml:space="preserve">a </w:t>
        </w:r>
      </w:ins>
      <w:r w:rsidR="00793DC6" w:rsidRPr="00A43D75">
        <w:rPr>
          <w:rFonts w:cs="Calibri"/>
          <w:sz w:val="24"/>
          <w:szCs w:val="24"/>
          <w:shd w:val="clear" w:color="auto" w:fill="FFFFFF"/>
        </w:rPr>
        <w:t xml:space="preserve">avaliação e </w:t>
      </w:r>
      <w:ins w:id="584" w:author="Ariani Caetano" w:date="2020-05-28T15:08:00Z">
        <w:r w:rsidR="004671A8">
          <w:rPr>
            <w:rFonts w:cs="Calibri"/>
            <w:sz w:val="24"/>
            <w:szCs w:val="24"/>
            <w:shd w:val="clear" w:color="auto" w:fill="FFFFFF"/>
          </w:rPr>
          <w:t xml:space="preserve">o </w:t>
        </w:r>
      </w:ins>
      <w:r w:rsidR="00793DC6" w:rsidRPr="00A43D75">
        <w:rPr>
          <w:rFonts w:cs="Calibri"/>
          <w:sz w:val="24"/>
          <w:szCs w:val="24"/>
          <w:shd w:val="clear" w:color="auto" w:fill="FFFFFF"/>
        </w:rPr>
        <w:t>consequente controle da ocorrência de riscos amb</w:t>
      </w:r>
      <w:r w:rsidR="005244C7" w:rsidRPr="00A43D75">
        <w:rPr>
          <w:rFonts w:cs="Calibri"/>
          <w:sz w:val="24"/>
          <w:szCs w:val="24"/>
          <w:shd w:val="clear" w:color="auto" w:fill="FFFFFF"/>
        </w:rPr>
        <w:t>ientais existentes ou que viessem</w:t>
      </w:r>
      <w:r w:rsidR="00793DC6" w:rsidRPr="00A43D75">
        <w:rPr>
          <w:rFonts w:cs="Calibri"/>
          <w:sz w:val="24"/>
          <w:szCs w:val="24"/>
          <w:shd w:val="clear" w:color="auto" w:fill="FFFFFF"/>
        </w:rPr>
        <w:t xml:space="preserve"> a existir no ambiente de trabalho. </w:t>
      </w:r>
      <w:r w:rsidR="00186277" w:rsidRPr="00A43D75">
        <w:rPr>
          <w:rFonts w:cs="Calibri"/>
          <w:sz w:val="24"/>
          <w:szCs w:val="24"/>
          <w:shd w:val="clear" w:color="auto" w:fill="FFFFFF"/>
        </w:rPr>
        <w:t xml:space="preserve">Após a revisão das </w:t>
      </w:r>
      <w:r w:rsidR="00334BC3">
        <w:rPr>
          <w:rFonts w:cs="Calibri"/>
          <w:sz w:val="24"/>
          <w:szCs w:val="24"/>
          <w:shd w:val="clear" w:color="auto" w:fill="FFFFFF"/>
        </w:rPr>
        <w:t>NRs</w:t>
      </w:r>
      <w:r w:rsidR="00186277" w:rsidRPr="00A43D75">
        <w:rPr>
          <w:rFonts w:cs="Calibri"/>
          <w:sz w:val="24"/>
          <w:szCs w:val="24"/>
          <w:shd w:val="clear" w:color="auto" w:fill="FFFFFF"/>
        </w:rPr>
        <w:t xml:space="preserve">, questões gerais </w:t>
      </w:r>
      <w:del w:id="585" w:author="Ariani Caetano" w:date="2020-05-27T23:30:00Z">
        <w:r w:rsidR="00186277" w:rsidRPr="00A43D75" w:rsidDel="00883266">
          <w:rPr>
            <w:rFonts w:cs="Calibri"/>
            <w:sz w:val="24"/>
            <w:szCs w:val="24"/>
            <w:shd w:val="clear" w:color="auto" w:fill="FFFFFF"/>
          </w:rPr>
          <w:delText>de  gerenciamento</w:delText>
        </w:r>
      </w:del>
      <w:ins w:id="586" w:author="Ariani Caetano" w:date="2020-05-27T23:30:00Z">
        <w:r w:rsidR="00883266" w:rsidRPr="00A43D75">
          <w:rPr>
            <w:rFonts w:cs="Calibri"/>
            <w:sz w:val="24"/>
            <w:szCs w:val="24"/>
            <w:shd w:val="clear" w:color="auto" w:fill="FFFFFF"/>
          </w:rPr>
          <w:t>de gerenciamento</w:t>
        </w:r>
      </w:ins>
      <w:r w:rsidR="00186277" w:rsidRPr="00A43D75">
        <w:rPr>
          <w:rFonts w:cs="Calibri"/>
          <w:sz w:val="24"/>
          <w:szCs w:val="24"/>
          <w:shd w:val="clear" w:color="auto" w:fill="FFFFFF"/>
        </w:rPr>
        <w:t xml:space="preserve"> dos riscos ocupacionais estão dispostas na NR</w:t>
      </w:r>
      <w:del w:id="587" w:author="Ariani Caetano" w:date="2020-05-28T15:08:00Z">
        <w:r w:rsidR="00186277" w:rsidRPr="00A43D75" w:rsidDel="004671A8">
          <w:rPr>
            <w:rFonts w:cs="Calibri"/>
            <w:sz w:val="24"/>
            <w:szCs w:val="24"/>
            <w:shd w:val="clear" w:color="auto" w:fill="FFFFFF"/>
          </w:rPr>
          <w:delText>-</w:delText>
        </w:r>
      </w:del>
      <w:ins w:id="588" w:author="Ariani Caetano" w:date="2020-05-28T15:08:00Z">
        <w:r w:rsidR="004671A8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="00186277" w:rsidRPr="00A43D75">
        <w:rPr>
          <w:rFonts w:cs="Calibri"/>
          <w:sz w:val="24"/>
          <w:szCs w:val="24"/>
          <w:shd w:val="clear" w:color="auto" w:fill="FFFFFF"/>
        </w:rPr>
        <w:t xml:space="preserve">1 </w:t>
      </w:r>
      <w:r w:rsidR="00334BC3">
        <w:rPr>
          <w:rFonts w:cs="Calibri"/>
          <w:sz w:val="24"/>
          <w:szCs w:val="24"/>
          <w:shd w:val="clear" w:color="auto" w:fill="FFFFFF"/>
        </w:rPr>
        <w:t>atualizada</w:t>
      </w:r>
      <w:r w:rsidR="00186277" w:rsidRPr="00A43D75">
        <w:rPr>
          <w:rFonts w:cs="Calibri"/>
          <w:sz w:val="24"/>
          <w:szCs w:val="24"/>
          <w:shd w:val="clear" w:color="auto" w:fill="FFFFFF"/>
        </w:rPr>
        <w:t>, e as ações devem contemplar ou estar integradas com planos, programas e outros documentos previstos na legislação de segurança e saúde no trabalho.</w:t>
      </w:r>
    </w:p>
    <w:p w:rsidR="00A277C5" w:rsidRPr="00A43D75" w:rsidRDefault="00A277C5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u w:val="single"/>
          <w:shd w:val="clear" w:color="auto" w:fill="FFFFFF"/>
        </w:rPr>
      </w:pPr>
    </w:p>
    <w:p w:rsidR="007E0099" w:rsidRPr="00A43D75" w:rsidRDefault="007E0099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PGT –</w:t>
      </w:r>
      <w:r w:rsidRPr="00A43D75">
        <w:rPr>
          <w:rFonts w:cs="Calibri"/>
          <w:sz w:val="24"/>
          <w:szCs w:val="24"/>
          <w:u w:val="single"/>
        </w:rPr>
        <w:t xml:space="preserve"> Procuradoria</w:t>
      </w:r>
      <w:ins w:id="589" w:author="Ariani Caetano" w:date="2020-05-28T15:09:00Z">
        <w:r w:rsidR="004671A8">
          <w:rPr>
            <w:rFonts w:cs="Calibri"/>
            <w:sz w:val="24"/>
            <w:szCs w:val="24"/>
            <w:u w:val="single"/>
          </w:rPr>
          <w:t>-</w:t>
        </w:r>
      </w:ins>
      <w:del w:id="590" w:author="Ariani Caetano" w:date="2020-05-28T15:09:00Z">
        <w:r w:rsidRPr="00A43D75" w:rsidDel="004671A8">
          <w:rPr>
            <w:rFonts w:cs="Calibri"/>
            <w:sz w:val="24"/>
            <w:szCs w:val="24"/>
            <w:u w:val="single"/>
          </w:rPr>
          <w:delText xml:space="preserve"> </w:delText>
        </w:r>
      </w:del>
      <w:r w:rsidRPr="00A43D75">
        <w:rPr>
          <w:rFonts w:cs="Calibri"/>
          <w:sz w:val="24"/>
          <w:szCs w:val="24"/>
          <w:u w:val="single"/>
        </w:rPr>
        <w:t>Geral do Trabalho</w:t>
      </w:r>
    </w:p>
    <w:p w:rsidR="007E0099" w:rsidRPr="00A43D75" w:rsidRDefault="007E0099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del w:id="591" w:author="Ariani Caetano" w:date="2020-05-27T23:30:00Z">
        <w:r w:rsidRPr="00A43D75" w:rsidDel="00883266">
          <w:rPr>
            <w:rFonts w:cs="Calibri"/>
            <w:sz w:val="24"/>
            <w:szCs w:val="24"/>
          </w:rPr>
          <w:delText>É  a</w:delText>
        </w:r>
      </w:del>
      <w:ins w:id="592" w:author="Ariani Caetano" w:date="2020-05-27T23:30:00Z">
        <w:r w:rsidR="00883266" w:rsidRPr="00A43D75">
          <w:rPr>
            <w:rFonts w:cs="Calibri"/>
            <w:sz w:val="24"/>
            <w:szCs w:val="24"/>
          </w:rPr>
          <w:t>É a</w:t>
        </w:r>
      </w:ins>
      <w:r w:rsidRPr="00A43D75">
        <w:rPr>
          <w:rFonts w:cs="Calibri"/>
          <w:sz w:val="24"/>
          <w:szCs w:val="24"/>
        </w:rPr>
        <w:t xml:space="preserve"> unidade central do Ministério Público do Trabalho, com sede em Brasília-DF. </w:t>
      </w:r>
    </w:p>
    <w:p w:rsidR="007E0099" w:rsidRPr="00A43D75" w:rsidRDefault="007E0099" w:rsidP="00A43D75">
      <w:pPr>
        <w:suppressAutoHyphens/>
        <w:spacing w:after="0" w:line="360" w:lineRule="auto"/>
        <w:jc w:val="both"/>
        <w:rPr>
          <w:rFonts w:cs="Calibri"/>
          <w:b/>
          <w:sz w:val="24"/>
          <w:szCs w:val="24"/>
          <w:u w:val="single"/>
        </w:rPr>
      </w:pP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PRT</w:t>
      </w:r>
      <w:r w:rsidRPr="00A43D75">
        <w:rPr>
          <w:rFonts w:cs="Calibri"/>
          <w:sz w:val="24"/>
          <w:szCs w:val="24"/>
          <w:u w:val="single"/>
        </w:rPr>
        <w:t xml:space="preserve"> – Procuradoria Regional do Trabalho</w:t>
      </w:r>
    </w:p>
    <w:p w:rsidR="00793DC6" w:rsidRPr="00A43D75" w:rsidRDefault="007E0099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del w:id="593" w:author="Ariani Caetano" w:date="2020-05-28T15:09:00Z">
        <w:r w:rsidRPr="00A43D75" w:rsidDel="004671A8">
          <w:rPr>
            <w:rFonts w:cs="Calibri"/>
            <w:sz w:val="24"/>
            <w:szCs w:val="24"/>
          </w:rPr>
          <w:delText xml:space="preserve">São </w:delText>
        </w:r>
      </w:del>
      <w:ins w:id="594" w:author="Ariani Caetano" w:date="2020-05-28T15:09:00Z">
        <w:r w:rsidR="004671A8">
          <w:rPr>
            <w:rFonts w:cs="Calibri"/>
            <w:sz w:val="24"/>
            <w:szCs w:val="24"/>
          </w:rPr>
          <w:t>É</w:t>
        </w:r>
        <w:r w:rsidR="004671A8" w:rsidRPr="00A43D75">
          <w:rPr>
            <w:rFonts w:cs="Calibri"/>
            <w:sz w:val="24"/>
            <w:szCs w:val="24"/>
          </w:rPr>
          <w:t xml:space="preserve"> </w:t>
        </w:r>
      </w:ins>
      <w:del w:id="595" w:author="Ariani Caetano" w:date="2020-05-28T15:09:00Z">
        <w:r w:rsidRPr="00A43D75" w:rsidDel="004671A8">
          <w:rPr>
            <w:rFonts w:cs="Calibri"/>
            <w:sz w:val="24"/>
            <w:szCs w:val="24"/>
          </w:rPr>
          <w:delText xml:space="preserve">as </w:delText>
        </w:r>
      </w:del>
      <w:ins w:id="596" w:author="Ariani Caetano" w:date="2020-05-28T15:09:00Z">
        <w:r w:rsidR="004671A8" w:rsidRPr="00A43D75">
          <w:rPr>
            <w:rFonts w:cs="Calibri"/>
            <w:sz w:val="24"/>
            <w:szCs w:val="24"/>
          </w:rPr>
          <w:t>a</w:t>
        </w:r>
        <w:r w:rsidR="004671A8">
          <w:rPr>
            <w:rFonts w:cs="Calibri"/>
            <w:sz w:val="24"/>
            <w:szCs w:val="24"/>
          </w:rPr>
          <w:t xml:space="preserve"> </w:t>
        </w:r>
      </w:ins>
      <w:del w:id="597" w:author="Ariani Caetano" w:date="2020-05-28T15:09:00Z">
        <w:r w:rsidRPr="00A43D75" w:rsidDel="004671A8">
          <w:rPr>
            <w:rFonts w:cs="Calibri"/>
            <w:sz w:val="24"/>
            <w:szCs w:val="24"/>
          </w:rPr>
          <w:delText xml:space="preserve">unidades </w:delText>
        </w:r>
      </w:del>
      <w:ins w:id="598" w:author="Ariani Caetano" w:date="2020-05-28T15:09:00Z">
        <w:r w:rsidR="004671A8" w:rsidRPr="00A43D75">
          <w:rPr>
            <w:rFonts w:cs="Calibri"/>
            <w:sz w:val="24"/>
            <w:szCs w:val="24"/>
          </w:rPr>
          <w:t>unidade</w:t>
        </w:r>
        <w:r w:rsidR="004671A8">
          <w:rPr>
            <w:rFonts w:cs="Calibri"/>
            <w:sz w:val="24"/>
            <w:szCs w:val="24"/>
          </w:rPr>
          <w:t xml:space="preserve"> </w:t>
        </w:r>
      </w:ins>
      <w:del w:id="599" w:author="Ariani Caetano" w:date="2020-05-28T15:09:00Z">
        <w:r w:rsidR="00793DC6" w:rsidRPr="00A43D75" w:rsidDel="004671A8">
          <w:rPr>
            <w:rFonts w:cs="Calibri"/>
            <w:sz w:val="24"/>
            <w:szCs w:val="24"/>
          </w:rPr>
          <w:delText xml:space="preserve">regionais </w:delText>
        </w:r>
      </w:del>
      <w:ins w:id="600" w:author="Ariani Caetano" w:date="2020-05-28T15:09:00Z">
        <w:r w:rsidR="004671A8" w:rsidRPr="00A43D75">
          <w:rPr>
            <w:rFonts w:cs="Calibri"/>
            <w:sz w:val="24"/>
            <w:szCs w:val="24"/>
          </w:rPr>
          <w:t>regiona</w:t>
        </w:r>
        <w:r w:rsidR="004671A8">
          <w:rPr>
            <w:rFonts w:cs="Calibri"/>
            <w:sz w:val="24"/>
            <w:szCs w:val="24"/>
          </w:rPr>
          <w:t>l</w:t>
        </w:r>
        <w:r w:rsidR="004671A8" w:rsidRPr="00A43D75">
          <w:rPr>
            <w:rFonts w:cs="Calibri"/>
            <w:sz w:val="24"/>
            <w:szCs w:val="24"/>
          </w:rPr>
          <w:t xml:space="preserve"> </w:t>
        </w:r>
      </w:ins>
      <w:r w:rsidR="00793DC6" w:rsidRPr="00A43D75">
        <w:rPr>
          <w:rFonts w:cs="Calibri"/>
          <w:sz w:val="24"/>
          <w:szCs w:val="24"/>
        </w:rPr>
        <w:t xml:space="preserve">do Ministério Público do Trabalho, </w:t>
      </w:r>
      <w:r w:rsidRPr="00A43D75">
        <w:rPr>
          <w:rFonts w:cs="Calibri"/>
          <w:sz w:val="24"/>
          <w:szCs w:val="24"/>
        </w:rPr>
        <w:t>n</w:t>
      </w:r>
      <w:r w:rsidR="00793DC6" w:rsidRPr="00A43D75">
        <w:rPr>
          <w:rFonts w:cs="Calibri"/>
          <w:sz w:val="24"/>
          <w:szCs w:val="24"/>
        </w:rPr>
        <w:t xml:space="preserve">um total de 24. </w:t>
      </w:r>
      <w:del w:id="601" w:author="Ariani Caetano" w:date="2020-05-28T15:09:00Z">
        <w:r w:rsidR="00793DC6" w:rsidRPr="00A43D75" w:rsidDel="004671A8">
          <w:rPr>
            <w:rFonts w:cs="Calibri"/>
            <w:sz w:val="24"/>
            <w:szCs w:val="24"/>
          </w:rPr>
          <w:delText xml:space="preserve">Identificadas </w:delText>
        </w:r>
      </w:del>
      <w:ins w:id="602" w:author="Ariani Caetano" w:date="2020-05-28T15:09:00Z">
        <w:r w:rsidR="004671A8">
          <w:rPr>
            <w:rFonts w:cs="Calibri"/>
            <w:sz w:val="24"/>
            <w:szCs w:val="24"/>
          </w:rPr>
          <w:t>É i</w:t>
        </w:r>
        <w:r w:rsidR="004671A8" w:rsidRPr="00A43D75">
          <w:rPr>
            <w:rFonts w:cs="Calibri"/>
            <w:sz w:val="24"/>
            <w:szCs w:val="24"/>
          </w:rPr>
          <w:t>dentificada</w:t>
        </w:r>
        <w:r w:rsidR="004671A8">
          <w:rPr>
            <w:rFonts w:cs="Calibri"/>
            <w:sz w:val="24"/>
            <w:szCs w:val="24"/>
          </w:rPr>
          <w:t xml:space="preserve"> </w:t>
        </w:r>
      </w:ins>
      <w:r w:rsidR="00793DC6" w:rsidRPr="00A43D75">
        <w:rPr>
          <w:rFonts w:cs="Calibri"/>
          <w:sz w:val="24"/>
          <w:szCs w:val="24"/>
        </w:rPr>
        <w:t xml:space="preserve">pelo mesmo número do Tribunal Regional do Trabalho de cada região. Cada </w:t>
      </w:r>
      <w:del w:id="603" w:author="Ariani Caetano" w:date="2020-05-28T15:09:00Z">
        <w:r w:rsidR="00793DC6" w:rsidRPr="00A43D75" w:rsidDel="004671A8">
          <w:rPr>
            <w:rFonts w:cs="Calibri"/>
            <w:sz w:val="24"/>
            <w:szCs w:val="24"/>
          </w:rPr>
          <w:delText xml:space="preserve">Procuradoria </w:delText>
        </w:r>
      </w:del>
      <w:ins w:id="604" w:author="Ariani Caetano" w:date="2020-05-28T15:09:00Z">
        <w:r w:rsidR="004671A8">
          <w:rPr>
            <w:rFonts w:cs="Calibri"/>
            <w:sz w:val="24"/>
            <w:szCs w:val="24"/>
          </w:rPr>
          <w:t>p</w:t>
        </w:r>
        <w:r w:rsidR="004671A8" w:rsidRPr="00A43D75">
          <w:rPr>
            <w:rFonts w:cs="Calibri"/>
            <w:sz w:val="24"/>
            <w:szCs w:val="24"/>
          </w:rPr>
          <w:t xml:space="preserve">rocuradoria </w:t>
        </w:r>
      </w:ins>
      <w:r w:rsidR="00793DC6" w:rsidRPr="00A43D75">
        <w:rPr>
          <w:rFonts w:cs="Calibri"/>
          <w:sz w:val="24"/>
          <w:szCs w:val="24"/>
        </w:rPr>
        <w:t>tem seu</w:t>
      </w:r>
      <w:r w:rsidR="00793DC6" w:rsidRPr="00A43D75">
        <w:rPr>
          <w:rFonts w:cs="Calibri"/>
          <w:i/>
          <w:sz w:val="24"/>
          <w:szCs w:val="24"/>
        </w:rPr>
        <w:t xml:space="preserve"> </w:t>
      </w:r>
      <w:r w:rsidR="00793DC6" w:rsidRPr="004671A8">
        <w:rPr>
          <w:rFonts w:cs="Calibri"/>
          <w:iCs/>
          <w:sz w:val="24"/>
          <w:szCs w:val="24"/>
          <w:rPrChange w:id="605" w:author="Ariani Caetano" w:date="2020-05-28T15:09:00Z">
            <w:rPr>
              <w:rFonts w:cs="Calibri"/>
              <w:i/>
              <w:sz w:val="24"/>
              <w:szCs w:val="24"/>
            </w:rPr>
          </w:rPrChange>
        </w:rPr>
        <w:t>site</w:t>
      </w:r>
      <w:r w:rsidR="00793DC6" w:rsidRPr="00A43D75">
        <w:rPr>
          <w:rFonts w:cs="Calibri"/>
          <w:sz w:val="24"/>
          <w:szCs w:val="24"/>
        </w:rPr>
        <w:t xml:space="preserve"> e canais de denúncia</w:t>
      </w:r>
      <w:r w:rsidRPr="00A43D75">
        <w:rPr>
          <w:rFonts w:cs="Calibri"/>
          <w:sz w:val="24"/>
          <w:szCs w:val="24"/>
        </w:rPr>
        <w:t xml:space="preserve">, que podem ser obtidos no </w:t>
      </w:r>
      <w:r w:rsidRPr="004671A8">
        <w:rPr>
          <w:rFonts w:cs="Calibri"/>
          <w:iCs/>
          <w:sz w:val="24"/>
          <w:szCs w:val="24"/>
          <w:rPrChange w:id="606" w:author="Ariani Caetano" w:date="2020-05-28T15:10:00Z">
            <w:rPr>
              <w:rFonts w:cs="Calibri"/>
              <w:i/>
              <w:sz w:val="24"/>
              <w:szCs w:val="24"/>
            </w:rPr>
          </w:rPrChange>
        </w:rPr>
        <w:t>site</w:t>
      </w:r>
      <w:r w:rsidRPr="00A43D75">
        <w:rPr>
          <w:rFonts w:cs="Calibri"/>
          <w:i/>
          <w:sz w:val="24"/>
          <w:szCs w:val="24"/>
        </w:rPr>
        <w:t xml:space="preserve"> </w:t>
      </w:r>
      <w:r w:rsidRPr="00A43D75">
        <w:rPr>
          <w:rFonts w:cs="Calibri"/>
          <w:sz w:val="24"/>
          <w:szCs w:val="24"/>
        </w:rPr>
        <w:t>da Procuradoria</w:t>
      </w:r>
      <w:ins w:id="607" w:author="Ariani Caetano" w:date="2020-05-28T15:10:00Z">
        <w:r w:rsidR="004671A8">
          <w:rPr>
            <w:rFonts w:cs="Calibri"/>
            <w:sz w:val="24"/>
            <w:szCs w:val="24"/>
          </w:rPr>
          <w:t>-</w:t>
        </w:r>
      </w:ins>
      <w:del w:id="608" w:author="Ariani Caetano" w:date="2020-05-28T15:10:00Z">
        <w:r w:rsidRPr="00A43D75" w:rsidDel="004671A8">
          <w:rPr>
            <w:rFonts w:cs="Calibri"/>
            <w:sz w:val="24"/>
            <w:szCs w:val="24"/>
          </w:rPr>
          <w:delText xml:space="preserve"> </w:delText>
        </w:r>
      </w:del>
      <w:r w:rsidRPr="00A43D75">
        <w:rPr>
          <w:rFonts w:cs="Calibri"/>
          <w:sz w:val="24"/>
          <w:szCs w:val="24"/>
        </w:rPr>
        <w:t xml:space="preserve">Geral do Trabalho </w:t>
      </w:r>
      <w:ins w:id="609" w:author="Ariani Caetano" w:date="2020-05-28T15:10:00Z">
        <w:r w:rsidR="004671A8">
          <w:rPr>
            <w:rFonts w:cs="Calibri"/>
            <w:sz w:val="24"/>
            <w:szCs w:val="24"/>
          </w:rPr>
          <w:t>(</w:t>
        </w:r>
      </w:ins>
      <w:del w:id="610" w:author="Ariani Caetano" w:date="2020-05-27T23:31:00Z">
        <w:r w:rsidRPr="00A43D75" w:rsidDel="00883266">
          <w:rPr>
            <w:rFonts w:cs="Calibri"/>
            <w:sz w:val="24"/>
            <w:szCs w:val="24"/>
          </w:rPr>
          <w:delText xml:space="preserve">www.pgt.mpt.mp.br </w:delText>
        </w:r>
        <w:r w:rsidR="00793DC6" w:rsidRPr="00A43D75" w:rsidDel="00883266">
          <w:rPr>
            <w:rFonts w:cs="Calibri"/>
            <w:sz w:val="24"/>
            <w:szCs w:val="24"/>
          </w:rPr>
          <w:delText>.</w:delText>
        </w:r>
      </w:del>
      <w:ins w:id="611" w:author="Ariani Caetano" w:date="2020-05-27T23:31:00Z">
        <w:r w:rsidR="00883266" w:rsidRPr="00A43D75">
          <w:rPr>
            <w:rFonts w:cs="Calibri"/>
            <w:sz w:val="24"/>
            <w:szCs w:val="24"/>
          </w:rPr>
          <w:t>www.pgt.mpt.mp.br</w:t>
        </w:r>
      </w:ins>
      <w:ins w:id="612" w:author="Ariani Caetano" w:date="2020-05-28T15:10:00Z">
        <w:r w:rsidR="004671A8">
          <w:rPr>
            <w:rFonts w:cs="Calibri"/>
            <w:sz w:val="24"/>
            <w:szCs w:val="24"/>
          </w:rPr>
          <w:t>)</w:t>
        </w:r>
      </w:ins>
      <w:ins w:id="613" w:author="Ariani Caetano" w:date="2020-05-27T23:31:00Z">
        <w:r w:rsidR="00883266" w:rsidRPr="00A43D75">
          <w:rPr>
            <w:rFonts w:cs="Calibri"/>
            <w:sz w:val="24"/>
            <w:szCs w:val="24"/>
          </w:rPr>
          <w:t>.</w:t>
        </w:r>
      </w:ins>
    </w:p>
    <w:p w:rsidR="00A277C5" w:rsidRPr="00A43D75" w:rsidRDefault="00A277C5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793DC6" w:rsidRPr="00A43D75" w:rsidRDefault="00793DC6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PTM</w:t>
      </w:r>
      <w:r w:rsidRPr="00A43D75">
        <w:rPr>
          <w:rFonts w:cs="Calibri"/>
          <w:sz w:val="24"/>
          <w:szCs w:val="24"/>
          <w:u w:val="single"/>
        </w:rPr>
        <w:t xml:space="preserve"> – Procuradoria do Trabalho nos Municípios</w:t>
      </w:r>
    </w:p>
    <w:p w:rsidR="00793DC6" w:rsidRPr="00A43D75" w:rsidRDefault="00793DC6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del w:id="614" w:author="Ariani Caetano" w:date="2020-05-28T15:10:00Z">
        <w:r w:rsidRPr="00A43D75" w:rsidDel="004671A8">
          <w:rPr>
            <w:rFonts w:ascii="Calibri" w:hAnsi="Calibri" w:cs="Calibri"/>
          </w:rPr>
          <w:delText xml:space="preserve">São </w:delText>
        </w:r>
      </w:del>
      <w:ins w:id="615" w:author="Ariani Caetano" w:date="2020-05-28T15:10:00Z">
        <w:r w:rsidR="004671A8">
          <w:rPr>
            <w:rFonts w:ascii="Calibri" w:hAnsi="Calibri" w:cs="Calibri"/>
          </w:rPr>
          <w:t>É</w:t>
        </w:r>
        <w:r w:rsidR="004671A8" w:rsidRPr="00A43D75">
          <w:rPr>
            <w:rFonts w:ascii="Calibri" w:hAnsi="Calibri" w:cs="Calibri"/>
          </w:rPr>
          <w:t xml:space="preserve"> </w:t>
        </w:r>
      </w:ins>
      <w:del w:id="616" w:author="Ariani Caetano" w:date="2020-05-28T15:10:00Z">
        <w:r w:rsidRPr="00A43D75" w:rsidDel="004671A8">
          <w:rPr>
            <w:rFonts w:ascii="Calibri" w:hAnsi="Calibri" w:cs="Calibri"/>
          </w:rPr>
          <w:delText xml:space="preserve">as </w:delText>
        </w:r>
      </w:del>
      <w:ins w:id="617" w:author="Ariani Caetano" w:date="2020-05-28T15:10:00Z">
        <w:r w:rsidR="004671A8" w:rsidRPr="00A43D75">
          <w:rPr>
            <w:rFonts w:ascii="Calibri" w:hAnsi="Calibri" w:cs="Calibri"/>
          </w:rPr>
          <w:t>a</w:t>
        </w:r>
        <w:r w:rsidR="004671A8">
          <w:rPr>
            <w:rFonts w:ascii="Calibri" w:hAnsi="Calibri" w:cs="Calibri"/>
          </w:rPr>
          <w:t xml:space="preserve"> </w:t>
        </w:r>
      </w:ins>
      <w:del w:id="618" w:author="Ariani Caetano" w:date="2020-05-28T15:10:00Z">
        <w:r w:rsidRPr="00A43D75" w:rsidDel="004671A8">
          <w:rPr>
            <w:rFonts w:ascii="Calibri" w:hAnsi="Calibri" w:cs="Calibri"/>
          </w:rPr>
          <w:delText xml:space="preserve">unidades </w:delText>
        </w:r>
      </w:del>
      <w:ins w:id="619" w:author="Ariani Caetano" w:date="2020-05-28T15:10:00Z">
        <w:r w:rsidR="004671A8" w:rsidRPr="00A43D75">
          <w:rPr>
            <w:rFonts w:ascii="Calibri" w:hAnsi="Calibri" w:cs="Calibri"/>
          </w:rPr>
          <w:t>unidade</w:t>
        </w:r>
        <w:r w:rsidR="004671A8">
          <w:rPr>
            <w:rFonts w:ascii="Calibri" w:hAnsi="Calibri" w:cs="Calibri"/>
          </w:rPr>
          <w:t xml:space="preserve"> </w:t>
        </w:r>
      </w:ins>
      <w:del w:id="620" w:author="Ariani Caetano" w:date="2020-05-28T15:10:00Z">
        <w:r w:rsidRPr="00A43D75" w:rsidDel="004671A8">
          <w:rPr>
            <w:rFonts w:ascii="Calibri" w:hAnsi="Calibri" w:cs="Calibri"/>
          </w:rPr>
          <w:delText xml:space="preserve">institucionais </w:delText>
        </w:r>
      </w:del>
      <w:ins w:id="621" w:author="Ariani Caetano" w:date="2020-05-28T15:10:00Z">
        <w:r w:rsidR="004671A8" w:rsidRPr="00A43D75">
          <w:rPr>
            <w:rFonts w:ascii="Calibri" w:hAnsi="Calibri" w:cs="Calibri"/>
          </w:rPr>
          <w:t>instituciona</w:t>
        </w:r>
        <w:r w:rsidR="004671A8">
          <w:rPr>
            <w:rFonts w:ascii="Calibri" w:hAnsi="Calibri" w:cs="Calibri"/>
          </w:rPr>
          <w:t>l</w:t>
        </w:r>
        <w:r w:rsidR="004671A8" w:rsidRPr="00A43D75">
          <w:rPr>
            <w:rFonts w:ascii="Calibri" w:hAnsi="Calibri" w:cs="Calibri"/>
          </w:rPr>
          <w:t xml:space="preserve"> </w:t>
        </w:r>
      </w:ins>
      <w:r w:rsidRPr="00A43D75">
        <w:rPr>
          <w:rFonts w:ascii="Calibri" w:hAnsi="Calibri" w:cs="Calibri"/>
        </w:rPr>
        <w:t>de menor porte</w:t>
      </w:r>
      <w:r w:rsidR="007E0099" w:rsidRPr="00A43D75">
        <w:rPr>
          <w:rFonts w:ascii="Calibri" w:hAnsi="Calibri" w:cs="Calibri"/>
        </w:rPr>
        <w:t>, cujos endereços e telefones podem ser obtidos nos sites das Procuradorias Regionais do Trabalho</w:t>
      </w:r>
      <w:r w:rsidRPr="00A43D75">
        <w:rPr>
          <w:rFonts w:ascii="Calibri" w:hAnsi="Calibri" w:cs="Calibri"/>
        </w:rPr>
        <w:t>.</w:t>
      </w:r>
    </w:p>
    <w:p w:rsidR="00274520" w:rsidRPr="00A43D75" w:rsidRDefault="00274520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</w:p>
    <w:p w:rsidR="00274520" w:rsidRPr="00A43D75" w:rsidRDefault="00274520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MERS</w:t>
      </w:r>
      <w:r w:rsidRPr="00A43D75">
        <w:rPr>
          <w:rFonts w:cs="Calibri"/>
          <w:sz w:val="24"/>
          <w:szCs w:val="24"/>
          <w:u w:val="single"/>
        </w:rPr>
        <w:t xml:space="preserve"> - </w:t>
      </w:r>
      <w:r w:rsidRPr="00A43D75">
        <w:rPr>
          <w:rStyle w:val="st"/>
          <w:rFonts w:cs="Calibri"/>
          <w:sz w:val="24"/>
          <w:szCs w:val="24"/>
          <w:u w:val="single"/>
        </w:rPr>
        <w:t>Middle East</w:t>
      </w:r>
      <w:del w:id="622" w:author="Ariani Caetano" w:date="2020-05-28T15:11:00Z">
        <w:r w:rsidRPr="00A43D75" w:rsidDel="004671A8">
          <w:rPr>
            <w:rStyle w:val="st"/>
            <w:rFonts w:cs="Calibri"/>
            <w:sz w:val="24"/>
            <w:szCs w:val="24"/>
            <w:u w:val="single"/>
          </w:rPr>
          <w:delText>.</w:delText>
        </w:r>
      </w:del>
      <w:r w:rsidRPr="00A43D75">
        <w:rPr>
          <w:rStyle w:val="st"/>
          <w:rFonts w:cs="Calibri"/>
          <w:sz w:val="24"/>
          <w:szCs w:val="24"/>
          <w:u w:val="single"/>
        </w:rPr>
        <w:t xml:space="preserve"> Respiratory Syndrome</w:t>
      </w:r>
    </w:p>
    <w:p w:rsidR="00274520" w:rsidRPr="00A43D75" w:rsidRDefault="00274520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  <w:color w:val="FF0000"/>
        </w:rPr>
      </w:pPr>
      <w:r w:rsidRPr="00A43D75">
        <w:rPr>
          <w:rFonts w:ascii="Calibri" w:hAnsi="Calibri" w:cs="Calibri"/>
        </w:rPr>
        <w:t xml:space="preserve">A </w:t>
      </w:r>
      <w:del w:id="623" w:author="Ariani Caetano" w:date="2020-05-28T15:11:00Z">
        <w:r w:rsidRPr="00A43D75" w:rsidDel="004671A8">
          <w:rPr>
            <w:rFonts w:ascii="Calibri" w:hAnsi="Calibri" w:cs="Calibri"/>
          </w:rPr>
          <w:delText xml:space="preserve">síndrome </w:delText>
        </w:r>
      </w:del>
      <w:ins w:id="624" w:author="Ariani Caetano" w:date="2020-05-28T15:12:00Z">
        <w:r w:rsidR="004671A8">
          <w:rPr>
            <w:rFonts w:ascii="Calibri" w:hAnsi="Calibri" w:cs="Calibri"/>
          </w:rPr>
          <w:t>s</w:t>
        </w:r>
      </w:ins>
      <w:ins w:id="625" w:author="Ariani Caetano" w:date="2020-05-28T15:11:00Z">
        <w:r w:rsidR="004671A8" w:rsidRPr="00A43D75">
          <w:rPr>
            <w:rFonts w:ascii="Calibri" w:hAnsi="Calibri" w:cs="Calibri"/>
          </w:rPr>
          <w:t xml:space="preserve">índrome </w:t>
        </w:r>
      </w:ins>
      <w:del w:id="626" w:author="Ariani Caetano" w:date="2020-05-28T15:11:00Z">
        <w:r w:rsidRPr="00A43D75" w:rsidDel="004671A8">
          <w:rPr>
            <w:rFonts w:ascii="Calibri" w:hAnsi="Calibri" w:cs="Calibri"/>
          </w:rPr>
          <w:delText xml:space="preserve">respiratória </w:delText>
        </w:r>
      </w:del>
      <w:ins w:id="627" w:author="Ariani Caetano" w:date="2020-05-28T15:12:00Z">
        <w:r w:rsidR="004671A8">
          <w:rPr>
            <w:rFonts w:ascii="Calibri" w:hAnsi="Calibri" w:cs="Calibri"/>
          </w:rPr>
          <w:t>r</w:t>
        </w:r>
      </w:ins>
      <w:ins w:id="628" w:author="Ariani Caetano" w:date="2020-05-28T15:11:00Z">
        <w:r w:rsidR="004671A8" w:rsidRPr="00A43D75">
          <w:rPr>
            <w:rFonts w:ascii="Calibri" w:hAnsi="Calibri" w:cs="Calibri"/>
          </w:rPr>
          <w:t xml:space="preserve">espiratória </w:t>
        </w:r>
      </w:ins>
      <w:r w:rsidRPr="00A43D75">
        <w:rPr>
          <w:rFonts w:ascii="Calibri" w:hAnsi="Calibri" w:cs="Calibri"/>
        </w:rPr>
        <w:t>do Oriente Médio</w:t>
      </w:r>
      <w:del w:id="629" w:author="Ariani Caetano" w:date="2020-05-28T15:11:00Z">
        <w:r w:rsidRPr="00A43D75" w:rsidDel="004671A8">
          <w:rPr>
            <w:rFonts w:ascii="Calibri" w:hAnsi="Calibri" w:cs="Calibri"/>
          </w:rPr>
          <w:delText xml:space="preserve">, ou </w:delText>
        </w:r>
      </w:del>
      <w:ins w:id="630" w:author="Ariani Caetano" w:date="2020-05-28T15:11:00Z">
        <w:r w:rsidR="004671A8">
          <w:rPr>
            <w:rFonts w:ascii="Calibri" w:hAnsi="Calibri" w:cs="Calibri"/>
          </w:rPr>
          <w:t xml:space="preserve"> (</w:t>
        </w:r>
      </w:ins>
      <w:r w:rsidRPr="00A43D75">
        <w:rPr>
          <w:rFonts w:ascii="Calibri" w:hAnsi="Calibri" w:cs="Calibri"/>
        </w:rPr>
        <w:t>M</w:t>
      </w:r>
      <w:del w:id="631" w:author="Ariani Caetano" w:date="2020-05-28T15:11:00Z">
        <w:r w:rsidRPr="00A43D75" w:rsidDel="004671A8">
          <w:rPr>
            <w:rFonts w:ascii="Calibri" w:hAnsi="Calibri" w:cs="Calibri"/>
          </w:rPr>
          <w:delText>ERS,</w:delText>
        </w:r>
      </w:del>
      <w:ins w:id="632" w:author="Ariani Caetano" w:date="2020-05-28T15:11:00Z">
        <w:r w:rsidR="004671A8">
          <w:rPr>
            <w:rFonts w:ascii="Calibri" w:hAnsi="Calibri" w:cs="Calibri"/>
          </w:rPr>
          <w:t>ers)</w:t>
        </w:r>
      </w:ins>
      <w:r w:rsidRPr="00A43D75">
        <w:rPr>
          <w:rFonts w:ascii="Calibri" w:hAnsi="Calibri" w:cs="Calibri"/>
        </w:rPr>
        <w:t xml:space="preserve"> é uma doença provocada por outra variante dos coronavírus, o MERS-CoV. Essa nova cepa, que parece ser muito contagiosa, foi isolada pela primeira vez em humanos em 2012, num paciente da Arábia Saudita</w:t>
      </w:r>
      <w:del w:id="633" w:author="Ariani Caetano" w:date="2020-05-28T15:11:00Z">
        <w:r w:rsidR="0054009F" w:rsidRPr="00A43D75" w:rsidDel="004671A8">
          <w:rPr>
            <w:rFonts w:ascii="Calibri" w:hAnsi="Calibri" w:cs="Calibri"/>
          </w:rPr>
          <w:delText xml:space="preserve">. </w:delText>
        </w:r>
        <w:r w:rsidRPr="00A43D75" w:rsidDel="004671A8">
          <w:rPr>
            <w:rFonts w:ascii="Calibri" w:hAnsi="Calibri" w:cs="Calibri"/>
          </w:rPr>
          <w:delText xml:space="preserve"> </w:delText>
        </w:r>
      </w:del>
      <w:ins w:id="634" w:author="Ariani Caetano" w:date="2020-05-28T15:11:00Z">
        <w:r w:rsidR="004671A8" w:rsidRPr="00A43D75">
          <w:rPr>
            <w:rFonts w:ascii="Calibri" w:hAnsi="Calibri" w:cs="Calibri"/>
          </w:rPr>
          <w:t>.</w:t>
        </w:r>
        <w:r w:rsidR="004671A8">
          <w:rPr>
            <w:rFonts w:ascii="Calibri" w:hAnsi="Calibri" w:cs="Calibri"/>
          </w:rPr>
          <w:t xml:space="preserve"> </w:t>
        </w:r>
      </w:ins>
      <w:r w:rsidR="00412B19" w:rsidRPr="00A43D75">
        <w:rPr>
          <w:rFonts w:ascii="Calibri" w:hAnsi="Calibri" w:cs="Calibri"/>
        </w:rPr>
        <w:t>Os sinais e sintomas são similares aos de outras infecções por coronavírus</w:t>
      </w:r>
      <w:del w:id="635" w:author="Ariani Caetano" w:date="2020-05-28T15:12:00Z">
        <w:r w:rsidR="00412B19" w:rsidRPr="00A43D75" w:rsidDel="004671A8">
          <w:rPr>
            <w:rFonts w:ascii="Calibri" w:hAnsi="Calibri" w:cs="Calibri"/>
          </w:rPr>
          <w:delText xml:space="preserve">, </w:delText>
        </w:r>
      </w:del>
      <w:ins w:id="636" w:author="Ariani Caetano" w:date="2020-05-28T15:12:00Z">
        <w:r w:rsidR="004671A8">
          <w:rPr>
            <w:rFonts w:ascii="Calibri" w:hAnsi="Calibri" w:cs="Calibri"/>
          </w:rPr>
          <w:t xml:space="preserve"> </w:t>
        </w:r>
      </w:ins>
      <w:r w:rsidR="00412B19" w:rsidRPr="00A43D75">
        <w:rPr>
          <w:rFonts w:ascii="Calibri" w:hAnsi="Calibri" w:cs="Calibri"/>
        </w:rPr>
        <w:t xml:space="preserve">que podem causar síndromes respiratórias </w:t>
      </w:r>
      <w:r w:rsidR="00110FD3" w:rsidRPr="00A43D75">
        <w:rPr>
          <w:rFonts w:ascii="Calibri" w:hAnsi="Calibri" w:cs="Calibri"/>
        </w:rPr>
        <w:t xml:space="preserve">agudas </w:t>
      </w:r>
      <w:r w:rsidR="00412B19" w:rsidRPr="00A43D75">
        <w:rPr>
          <w:rFonts w:ascii="Calibri" w:hAnsi="Calibri" w:cs="Calibri"/>
        </w:rPr>
        <w:t>graves. Assim</w:t>
      </w:r>
      <w:r w:rsidRPr="00A43D75">
        <w:rPr>
          <w:rFonts w:ascii="Calibri" w:hAnsi="Calibri" w:cs="Calibri"/>
        </w:rPr>
        <w:t>, além dos sintomas respiratórios</w:t>
      </w:r>
      <w:r w:rsidR="0020679E" w:rsidRPr="00A43D75">
        <w:rPr>
          <w:rFonts w:ascii="Calibri" w:hAnsi="Calibri" w:cs="Calibri"/>
        </w:rPr>
        <w:t xml:space="preserve"> mais leves</w:t>
      </w:r>
      <w:r w:rsidRPr="00A43D75">
        <w:rPr>
          <w:rFonts w:ascii="Calibri" w:hAnsi="Calibri" w:cs="Calibri"/>
        </w:rPr>
        <w:t xml:space="preserve">, </w:t>
      </w:r>
      <w:r w:rsidR="00630E97" w:rsidRPr="00A43D75">
        <w:rPr>
          <w:rFonts w:ascii="Calibri" w:hAnsi="Calibri" w:cs="Calibri"/>
        </w:rPr>
        <w:t xml:space="preserve">como tosse e febre, as pessoas </w:t>
      </w:r>
      <w:del w:id="637" w:author="Ariani Caetano" w:date="2020-05-28T15:12:00Z">
        <w:r w:rsidR="00630E97" w:rsidRPr="00A43D75" w:rsidDel="004671A8">
          <w:rPr>
            <w:rFonts w:ascii="Calibri" w:hAnsi="Calibri" w:cs="Calibri"/>
          </w:rPr>
          <w:delText xml:space="preserve">infestadas </w:delText>
        </w:r>
      </w:del>
      <w:ins w:id="638" w:author="Ariani Caetano" w:date="2020-05-28T15:12:00Z">
        <w:r w:rsidR="004671A8" w:rsidRPr="00A43D75">
          <w:rPr>
            <w:rFonts w:ascii="Calibri" w:hAnsi="Calibri" w:cs="Calibri"/>
          </w:rPr>
          <w:t>infe</w:t>
        </w:r>
        <w:r w:rsidR="004671A8">
          <w:rPr>
            <w:rFonts w:ascii="Calibri" w:hAnsi="Calibri" w:cs="Calibri"/>
          </w:rPr>
          <w:t>c</w:t>
        </w:r>
        <w:r w:rsidR="004671A8" w:rsidRPr="00A43D75">
          <w:rPr>
            <w:rFonts w:ascii="Calibri" w:hAnsi="Calibri" w:cs="Calibri"/>
          </w:rPr>
          <w:t xml:space="preserve">tadas </w:t>
        </w:r>
      </w:ins>
      <w:r w:rsidR="00630E97" w:rsidRPr="00A43D75">
        <w:rPr>
          <w:rFonts w:ascii="Calibri" w:hAnsi="Calibri" w:cs="Calibri"/>
        </w:rPr>
        <w:t xml:space="preserve">podem </w:t>
      </w:r>
      <w:r w:rsidRPr="00A43D75">
        <w:rPr>
          <w:rFonts w:ascii="Calibri" w:hAnsi="Calibri" w:cs="Calibri"/>
        </w:rPr>
        <w:t>apresenta</w:t>
      </w:r>
      <w:r w:rsidR="0020679E" w:rsidRPr="00A43D75">
        <w:rPr>
          <w:rFonts w:ascii="Calibri" w:hAnsi="Calibri" w:cs="Calibri"/>
        </w:rPr>
        <w:t>r</w:t>
      </w:r>
      <w:r w:rsidRPr="00A43D75">
        <w:rPr>
          <w:rFonts w:ascii="Calibri" w:hAnsi="Calibri" w:cs="Calibri"/>
        </w:rPr>
        <w:t xml:space="preserve"> uma forma grave de pneumonia e complicações renais.</w:t>
      </w:r>
    </w:p>
    <w:p w:rsidR="00412B19" w:rsidRPr="00A43D75" w:rsidRDefault="00412B19" w:rsidP="00A43D75">
      <w:pPr>
        <w:pStyle w:val="NormalWeb"/>
        <w:spacing w:before="0" w:beforeAutospacing="0" w:after="0" w:afterAutospacing="0" w:line="360" w:lineRule="auto"/>
        <w:jc w:val="both"/>
        <w:rPr>
          <w:rFonts w:ascii="Calibri" w:hAnsi="Calibri" w:cs="Calibri"/>
          <w:color w:val="FF0000"/>
        </w:rPr>
      </w:pPr>
    </w:p>
    <w:p w:rsidR="00274520" w:rsidRPr="00A43D75" w:rsidRDefault="00274520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SARS</w:t>
      </w:r>
      <w:r w:rsidRPr="00A43D75">
        <w:rPr>
          <w:rFonts w:cs="Calibri"/>
          <w:sz w:val="24"/>
          <w:szCs w:val="24"/>
          <w:u w:val="single"/>
        </w:rPr>
        <w:t xml:space="preserve"> - </w:t>
      </w:r>
      <w:r w:rsidRPr="00A43D75">
        <w:rPr>
          <w:rFonts w:cs="Calibri"/>
          <w:iCs/>
          <w:sz w:val="24"/>
          <w:szCs w:val="24"/>
          <w:u w:val="single"/>
        </w:rPr>
        <w:t>Severe Acute Respiratory Syndrome</w:t>
      </w:r>
    </w:p>
    <w:p w:rsidR="009F0E3B" w:rsidRPr="00A43D75" w:rsidRDefault="00D1351B" w:rsidP="00A43D75">
      <w:pPr>
        <w:pStyle w:val="NormalWeb"/>
        <w:spacing w:after="0" w:line="360" w:lineRule="auto"/>
        <w:jc w:val="both"/>
        <w:rPr>
          <w:rFonts w:ascii="Calibri" w:hAnsi="Calibri" w:cs="Calibri"/>
        </w:rPr>
      </w:pPr>
      <w:r w:rsidRPr="00A43D75">
        <w:rPr>
          <w:rFonts w:ascii="Calibri" w:hAnsi="Calibri" w:cs="Calibri"/>
          <w:bCs/>
        </w:rPr>
        <w:t>Significa síndrome respiratória aguda grave</w:t>
      </w:r>
      <w:r w:rsidR="009B4587" w:rsidRPr="00A43D75">
        <w:rPr>
          <w:rFonts w:ascii="Calibri" w:hAnsi="Calibri" w:cs="Calibri"/>
          <w:bCs/>
        </w:rPr>
        <w:t xml:space="preserve">, </w:t>
      </w:r>
      <w:r w:rsidRPr="00A43D75">
        <w:rPr>
          <w:rFonts w:ascii="Calibri" w:hAnsi="Calibri" w:cs="Calibri"/>
          <w:bCs/>
        </w:rPr>
        <w:t>conhecida pela sigla SARS</w:t>
      </w:r>
      <w:r w:rsidR="00001767">
        <w:rPr>
          <w:rFonts w:ascii="Calibri" w:hAnsi="Calibri" w:cs="Calibri"/>
          <w:bCs/>
        </w:rPr>
        <w:t>,</w:t>
      </w:r>
      <w:r w:rsidRPr="00A43D75">
        <w:rPr>
          <w:rFonts w:ascii="Calibri" w:hAnsi="Calibri" w:cs="Calibri"/>
          <w:bCs/>
        </w:rPr>
        <w:t xml:space="preserve"> do nome em inglês</w:t>
      </w:r>
      <w:r w:rsidR="00D32AA9" w:rsidRPr="00A43D75">
        <w:rPr>
          <w:rFonts w:ascii="Calibri" w:hAnsi="Calibri" w:cs="Calibri"/>
          <w:bCs/>
        </w:rPr>
        <w:t xml:space="preserve">. É </w:t>
      </w:r>
      <w:r w:rsidR="00B80BE3" w:rsidRPr="00A43D75">
        <w:rPr>
          <w:rFonts w:ascii="Calibri" w:hAnsi="Calibri" w:cs="Calibri"/>
          <w:bCs/>
        </w:rPr>
        <w:t>um quadro</w:t>
      </w:r>
      <w:r w:rsidR="00A015E8" w:rsidRPr="00A43D75">
        <w:rPr>
          <w:rFonts w:ascii="Calibri" w:hAnsi="Calibri" w:cs="Calibri"/>
          <w:bCs/>
        </w:rPr>
        <w:t xml:space="preserve"> grave</w:t>
      </w:r>
      <w:r w:rsidRPr="00A43D75">
        <w:rPr>
          <w:rFonts w:ascii="Calibri" w:hAnsi="Calibri" w:cs="Calibri"/>
          <w:bCs/>
        </w:rPr>
        <w:t>, que pode ser causad</w:t>
      </w:r>
      <w:r w:rsidR="00B80BE3" w:rsidRPr="00A43D75">
        <w:rPr>
          <w:rFonts w:ascii="Calibri" w:hAnsi="Calibri" w:cs="Calibri"/>
          <w:bCs/>
        </w:rPr>
        <w:t>o</w:t>
      </w:r>
      <w:r w:rsidR="00E671E6" w:rsidRPr="00A43D75">
        <w:rPr>
          <w:rFonts w:ascii="Calibri" w:hAnsi="Calibri" w:cs="Calibri"/>
          <w:bCs/>
        </w:rPr>
        <w:t>,</w:t>
      </w:r>
      <w:r w:rsidRPr="00A43D75">
        <w:rPr>
          <w:rFonts w:ascii="Calibri" w:hAnsi="Calibri" w:cs="Calibri"/>
          <w:bCs/>
        </w:rPr>
        <w:t xml:space="preserve"> </w:t>
      </w:r>
      <w:r w:rsidR="00E671E6" w:rsidRPr="00A43D75">
        <w:rPr>
          <w:rFonts w:ascii="Calibri" w:hAnsi="Calibri" w:cs="Calibri"/>
          <w:bCs/>
        </w:rPr>
        <w:t>entre outros agentes</w:t>
      </w:r>
      <w:r w:rsidR="00142544" w:rsidRPr="00A43D75">
        <w:rPr>
          <w:rFonts w:ascii="Calibri" w:hAnsi="Calibri" w:cs="Calibri"/>
          <w:bCs/>
        </w:rPr>
        <w:t xml:space="preserve">, </w:t>
      </w:r>
      <w:r w:rsidR="00E671E6" w:rsidRPr="00A43D75">
        <w:rPr>
          <w:rFonts w:ascii="Calibri" w:hAnsi="Calibri" w:cs="Calibri"/>
          <w:bCs/>
        </w:rPr>
        <w:t xml:space="preserve">pelo novo </w:t>
      </w:r>
      <w:r w:rsidRPr="00A43D75">
        <w:rPr>
          <w:rFonts w:ascii="Calibri" w:hAnsi="Calibri" w:cs="Calibri"/>
          <w:bCs/>
        </w:rPr>
        <w:t>coronavírus</w:t>
      </w:r>
      <w:r w:rsidR="00E671E6" w:rsidRPr="00A43D75">
        <w:rPr>
          <w:rFonts w:ascii="Calibri" w:hAnsi="Calibri" w:cs="Calibri"/>
          <w:bCs/>
        </w:rPr>
        <w:t>,</w:t>
      </w:r>
      <w:r w:rsidR="00A015E8" w:rsidRPr="00A43D75">
        <w:rPr>
          <w:rFonts w:ascii="Calibri" w:hAnsi="Calibri" w:cs="Calibri"/>
          <w:bCs/>
        </w:rPr>
        <w:t xml:space="preserve"> </w:t>
      </w:r>
      <w:ins w:id="639" w:author="Ariani Caetano" w:date="2020-05-28T15:12:00Z">
        <w:r w:rsidR="004671A8">
          <w:rPr>
            <w:rFonts w:ascii="Calibri" w:hAnsi="Calibri" w:cs="Calibri"/>
            <w:bCs/>
          </w:rPr>
          <w:t xml:space="preserve">o </w:t>
        </w:r>
      </w:ins>
      <w:r w:rsidR="009F0E3B" w:rsidRPr="00A43D75">
        <w:rPr>
          <w:rFonts w:ascii="Calibri" w:hAnsi="Calibri" w:cs="Calibri"/>
          <w:shd w:val="clear" w:color="auto" w:fill="FFFFFF"/>
        </w:rPr>
        <w:t>SARS-CoV</w:t>
      </w:r>
      <w:r w:rsidR="00E671E6" w:rsidRPr="00A43D75">
        <w:rPr>
          <w:rFonts w:ascii="Calibri" w:hAnsi="Calibri" w:cs="Calibri"/>
          <w:shd w:val="clear" w:color="auto" w:fill="FFFFFF"/>
        </w:rPr>
        <w:t>-2</w:t>
      </w:r>
      <w:r w:rsidR="00C55D1D" w:rsidRPr="00A43D75">
        <w:rPr>
          <w:rFonts w:ascii="Calibri" w:hAnsi="Calibri" w:cs="Calibri"/>
          <w:shd w:val="clear" w:color="auto" w:fill="FFFFFF"/>
        </w:rPr>
        <w:t xml:space="preserve">. </w:t>
      </w:r>
      <w:r w:rsidR="00A015E8" w:rsidRPr="00A43D75">
        <w:rPr>
          <w:rFonts w:ascii="Calibri" w:hAnsi="Calibri" w:cs="Calibri"/>
          <w:shd w:val="clear" w:color="auto" w:fill="FFFFFF"/>
        </w:rPr>
        <w:t>Pode i</w:t>
      </w:r>
      <w:r w:rsidR="00C55D1D" w:rsidRPr="00A43D75">
        <w:rPr>
          <w:rFonts w:ascii="Calibri" w:hAnsi="Calibri" w:cs="Calibri"/>
          <w:shd w:val="clear" w:color="auto" w:fill="FFFFFF"/>
        </w:rPr>
        <w:t>nclui</w:t>
      </w:r>
      <w:r w:rsidR="00A015E8" w:rsidRPr="00A43D75">
        <w:rPr>
          <w:rFonts w:ascii="Calibri" w:hAnsi="Calibri" w:cs="Calibri"/>
          <w:shd w:val="clear" w:color="auto" w:fill="FFFFFF"/>
        </w:rPr>
        <w:t>r</w:t>
      </w:r>
      <w:r w:rsidR="00C55D1D" w:rsidRPr="00A43D75">
        <w:rPr>
          <w:rFonts w:ascii="Calibri" w:hAnsi="Calibri" w:cs="Calibri"/>
          <w:shd w:val="clear" w:color="auto" w:fill="FFFFFF"/>
        </w:rPr>
        <w:t xml:space="preserve"> sintomas mais </w:t>
      </w:r>
      <w:r w:rsidR="00B80BE3" w:rsidRPr="00A43D75">
        <w:rPr>
          <w:rFonts w:ascii="Calibri" w:hAnsi="Calibri" w:cs="Calibri"/>
          <w:shd w:val="clear" w:color="auto" w:fill="FFFFFF"/>
        </w:rPr>
        <w:t>importantes</w:t>
      </w:r>
      <w:ins w:id="640" w:author="Ariani Caetano" w:date="2020-05-28T15:12:00Z">
        <w:r w:rsidR="004671A8">
          <w:rPr>
            <w:rFonts w:ascii="Calibri" w:hAnsi="Calibri" w:cs="Calibri"/>
            <w:shd w:val="clear" w:color="auto" w:fill="FFFFFF"/>
          </w:rPr>
          <w:t>,</w:t>
        </w:r>
      </w:ins>
      <w:r w:rsidR="00C55D1D" w:rsidRPr="00A43D75">
        <w:rPr>
          <w:rFonts w:ascii="Calibri" w:hAnsi="Calibri" w:cs="Calibri"/>
          <w:shd w:val="clear" w:color="auto" w:fill="FFFFFF"/>
        </w:rPr>
        <w:t xml:space="preserve"> como dispneia e desconforto respiratório, dim</w:t>
      </w:r>
      <w:r w:rsidR="00A015E8" w:rsidRPr="00A43D75">
        <w:rPr>
          <w:rFonts w:ascii="Calibri" w:hAnsi="Calibri" w:cs="Calibri"/>
          <w:shd w:val="clear" w:color="auto" w:fill="FFFFFF"/>
        </w:rPr>
        <w:t>inuição da saturação de oxigênio</w:t>
      </w:r>
      <w:r w:rsidR="00001767">
        <w:rPr>
          <w:rFonts w:ascii="Calibri" w:hAnsi="Calibri" w:cs="Calibri"/>
          <w:shd w:val="clear" w:color="auto" w:fill="FFFFFF"/>
        </w:rPr>
        <w:t xml:space="preserve"> e</w:t>
      </w:r>
      <w:r w:rsidR="00C55D1D" w:rsidRPr="00A43D75">
        <w:rPr>
          <w:rFonts w:ascii="Calibri" w:hAnsi="Calibri" w:cs="Calibri"/>
          <w:shd w:val="clear" w:color="auto" w:fill="FFFFFF"/>
        </w:rPr>
        <w:t xml:space="preserve"> até insuficiência respiratória. </w:t>
      </w:r>
    </w:p>
    <w:p w:rsidR="00E900E1" w:rsidRPr="00A43D75" w:rsidRDefault="00E900E1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u w:val="single"/>
        </w:rPr>
      </w:pPr>
      <w:r w:rsidRPr="00A43D75">
        <w:rPr>
          <w:rFonts w:ascii="Calibri" w:hAnsi="Calibri" w:cs="Calibri"/>
          <w:b/>
          <w:u w:val="single"/>
        </w:rPr>
        <w:t>SES</w:t>
      </w:r>
      <w:r w:rsidRPr="00A43D75">
        <w:rPr>
          <w:rFonts w:ascii="Calibri" w:hAnsi="Calibri" w:cs="Calibri"/>
          <w:u w:val="single"/>
        </w:rPr>
        <w:t xml:space="preserve"> – Secretárias Estaduais de Saúde</w:t>
      </w:r>
    </w:p>
    <w:p w:rsidR="00E900E1" w:rsidRPr="00A43D75" w:rsidRDefault="00E900E1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A43D75">
        <w:rPr>
          <w:rFonts w:ascii="Calibri" w:hAnsi="Calibri" w:cs="Calibri"/>
        </w:rPr>
        <w:t xml:space="preserve">As Secretarias Estaduais de Saúde são órgãos responsáveis pela organização e elaboração de planos e políticas públicas voltados para </w:t>
      </w:r>
      <w:del w:id="641" w:author="Ariani Caetano" w:date="2020-05-28T15:14:00Z">
        <w:r w:rsidRPr="00A43D75" w:rsidDel="009015B5">
          <w:rPr>
            <w:rFonts w:ascii="Calibri" w:hAnsi="Calibri" w:cs="Calibri"/>
          </w:rPr>
          <w:delText xml:space="preserve">a </w:delText>
        </w:r>
      </w:del>
      <w:r w:rsidRPr="00A43D75">
        <w:rPr>
          <w:rFonts w:ascii="Calibri" w:hAnsi="Calibri" w:cs="Calibri"/>
        </w:rPr>
        <w:t xml:space="preserve">promoção, prevenção e assistência à saúde. Tem como função dispor de condições para a proteção e </w:t>
      </w:r>
      <w:ins w:id="642" w:author="Ariani Caetano" w:date="2020-05-28T15:14:00Z">
        <w:r w:rsidR="009015B5">
          <w:rPr>
            <w:rFonts w:ascii="Calibri" w:hAnsi="Calibri" w:cs="Calibri"/>
          </w:rPr>
          <w:t xml:space="preserve">a </w:t>
        </w:r>
      </w:ins>
      <w:r w:rsidRPr="00A43D75">
        <w:rPr>
          <w:rFonts w:ascii="Calibri" w:hAnsi="Calibri" w:cs="Calibri"/>
        </w:rPr>
        <w:t xml:space="preserve">recuperação da saúde da população, reduzindo as enfermidades, controlando as doenças endêmicas e parasitárias e melhorando a vigilância à saúde, dando, assim, mais qualidade de vida </w:t>
      </w:r>
      <w:r w:rsidR="007E0099" w:rsidRPr="00A43D75">
        <w:rPr>
          <w:rFonts w:ascii="Calibri" w:hAnsi="Calibri" w:cs="Calibri"/>
        </w:rPr>
        <w:t>à população</w:t>
      </w:r>
      <w:r w:rsidRPr="00A43D75">
        <w:rPr>
          <w:rFonts w:ascii="Calibri" w:hAnsi="Calibri" w:cs="Calibri"/>
        </w:rPr>
        <w:t>.</w:t>
      </w:r>
    </w:p>
    <w:p w:rsidR="00274520" w:rsidRPr="00A43D75" w:rsidRDefault="00274520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</w:p>
    <w:p w:rsidR="00274520" w:rsidRPr="00A43D75" w:rsidRDefault="00274520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SESCOOP</w:t>
      </w:r>
      <w:r w:rsidRPr="00A43D75">
        <w:rPr>
          <w:rFonts w:cs="Calibri"/>
          <w:sz w:val="24"/>
          <w:szCs w:val="24"/>
          <w:u w:val="single"/>
        </w:rPr>
        <w:t xml:space="preserve"> - Serviço Nacional de Aprendizagem do Cooperativismo</w:t>
      </w:r>
    </w:p>
    <w:p w:rsidR="00274520" w:rsidRPr="00A43D75" w:rsidDel="009015B5" w:rsidRDefault="00274520" w:rsidP="00A43D75">
      <w:pPr>
        <w:suppressAutoHyphens/>
        <w:spacing w:after="0" w:line="360" w:lineRule="auto"/>
        <w:jc w:val="both"/>
        <w:rPr>
          <w:del w:id="643" w:author="Ariani Caetano" w:date="2020-05-28T15:16:00Z"/>
          <w:rFonts w:cs="Calibri"/>
          <w:sz w:val="24"/>
          <w:szCs w:val="24"/>
        </w:rPr>
      </w:pPr>
      <w:del w:id="644" w:author="Ariani Caetano" w:date="2020-05-28T15:15:00Z">
        <w:r w:rsidRPr="00A43D75" w:rsidDel="009015B5">
          <w:rPr>
            <w:rFonts w:cs="Calibri"/>
            <w:sz w:val="24"/>
            <w:szCs w:val="24"/>
          </w:rPr>
          <w:delText xml:space="preserve">Foi </w:delText>
        </w:r>
      </w:del>
      <w:ins w:id="645" w:author="Ariani Caetano" w:date="2020-05-28T15:15:00Z">
        <w:r w:rsidR="009015B5">
          <w:rPr>
            <w:rFonts w:cs="Calibri"/>
            <w:sz w:val="24"/>
            <w:szCs w:val="24"/>
          </w:rPr>
          <w:t>Desde que foi</w:t>
        </w:r>
        <w:r w:rsidR="009015B5" w:rsidRPr="00A43D75">
          <w:rPr>
            <w:rFonts w:cs="Calibri"/>
            <w:sz w:val="24"/>
            <w:szCs w:val="24"/>
          </w:rPr>
          <w:t xml:space="preserve"> </w:t>
        </w:r>
      </w:ins>
      <w:r w:rsidRPr="00A43D75">
        <w:rPr>
          <w:rFonts w:cs="Calibri"/>
          <w:sz w:val="24"/>
          <w:szCs w:val="24"/>
        </w:rPr>
        <w:t>criado</w:t>
      </w:r>
      <w:ins w:id="646" w:author="Ariani Caetano" w:date="2020-05-28T15:15:00Z">
        <w:r w:rsidR="009015B5">
          <w:rPr>
            <w:rFonts w:cs="Calibri"/>
            <w:sz w:val="24"/>
            <w:szCs w:val="24"/>
          </w:rPr>
          <w:t>,</w:t>
        </w:r>
      </w:ins>
      <w:r w:rsidRPr="00A43D75">
        <w:rPr>
          <w:rFonts w:cs="Calibri"/>
          <w:sz w:val="24"/>
          <w:szCs w:val="24"/>
        </w:rPr>
        <w:t xml:space="preserve"> </w:t>
      </w:r>
      <w:r w:rsidR="00001767">
        <w:rPr>
          <w:rFonts w:cs="Calibri"/>
          <w:sz w:val="24"/>
          <w:szCs w:val="24"/>
        </w:rPr>
        <w:t xml:space="preserve">em </w:t>
      </w:r>
      <w:r w:rsidRPr="00A43D75">
        <w:rPr>
          <w:rFonts w:cs="Calibri"/>
          <w:sz w:val="24"/>
          <w:szCs w:val="24"/>
        </w:rPr>
        <w:t>1998</w:t>
      </w:r>
      <w:del w:id="647" w:author="Ariani Caetano" w:date="2020-05-28T15:15:00Z">
        <w:r w:rsidRPr="00A43D75" w:rsidDel="009015B5">
          <w:rPr>
            <w:rFonts w:cs="Calibri"/>
            <w:sz w:val="24"/>
            <w:szCs w:val="24"/>
          </w:rPr>
          <w:delText>. A partir daí</w:delText>
        </w:r>
      </w:del>
      <w:r w:rsidRPr="00A43D75">
        <w:rPr>
          <w:rFonts w:cs="Calibri"/>
          <w:sz w:val="24"/>
          <w:szCs w:val="24"/>
        </w:rPr>
        <w:t>, as cooperativas passaram a receber em serviços a contribuição que antes recolhiam ao governo em benefício das instituições nacionais Senai, Sesc, Sesi, Senac, Senat, Sest, Sebrae e Senar.</w:t>
      </w:r>
      <w:ins w:id="648" w:author="Ariani Caetano" w:date="2020-05-28T15:16:00Z">
        <w:r w:rsidR="009015B5">
          <w:rPr>
            <w:rFonts w:cs="Calibri"/>
            <w:sz w:val="24"/>
            <w:szCs w:val="24"/>
          </w:rPr>
          <w:t xml:space="preserve"> </w:t>
        </w:r>
      </w:ins>
      <w:del w:id="649" w:author="Ariani Caetano" w:date="2020-05-28T15:16:00Z">
        <w:r w:rsidRPr="00A43D75" w:rsidDel="009015B5">
          <w:rPr>
            <w:rFonts w:cs="Calibri"/>
            <w:sz w:val="24"/>
            <w:szCs w:val="24"/>
          </w:rPr>
          <w:delText xml:space="preserve"> </w:delText>
        </w:r>
      </w:del>
    </w:p>
    <w:p w:rsidR="00274520" w:rsidRPr="00A43D75" w:rsidRDefault="00274520" w:rsidP="009015B5">
      <w:pPr>
        <w:suppressAutoHyphens/>
        <w:spacing w:after="0" w:line="360" w:lineRule="auto"/>
        <w:jc w:val="both"/>
        <w:rPr>
          <w:rFonts w:cs="Calibri"/>
        </w:rPr>
        <w:pPrChange w:id="650" w:author="Ariani Caetano" w:date="2020-05-28T15:16:00Z">
          <w:pPr>
            <w:pStyle w:val="NormalWeb"/>
            <w:spacing w:before="0" w:beforeAutospacing="0" w:after="0" w:afterAutospacing="0" w:line="360" w:lineRule="auto"/>
            <w:jc w:val="both"/>
          </w:pPr>
        </w:pPrChange>
      </w:pPr>
      <w:r w:rsidRPr="00A43D75">
        <w:rPr>
          <w:rFonts w:cs="Calibri"/>
        </w:rPr>
        <w:t>É estimulador da autogestão, da formação profissional, do monitoramento e da promoção social das cooperativas. O conjunto dessas ações contribui fortemente para o desenvolvimento sustentável do cooperativismo.</w:t>
      </w:r>
    </w:p>
    <w:p w:rsidR="00793DC6" w:rsidRPr="00A43D75" w:rsidRDefault="00793DC6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:rsidR="0085147A" w:rsidRPr="00A43D75" w:rsidRDefault="0085147A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SESMT</w:t>
      </w:r>
      <w:r w:rsidRPr="00A43D75">
        <w:rPr>
          <w:rFonts w:cs="Calibri"/>
          <w:sz w:val="24"/>
          <w:szCs w:val="24"/>
          <w:u w:val="single"/>
        </w:rPr>
        <w:t xml:space="preserve"> – Serviço Especializado em Engenharia de Segurança e em Medicina do Trabalho</w:t>
      </w:r>
    </w:p>
    <w:p w:rsidR="00646EE5" w:rsidRPr="00A43D75" w:rsidRDefault="009436F4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shd w:val="clear" w:color="auto" w:fill="FFFFFF"/>
        </w:rPr>
      </w:pPr>
      <w:r w:rsidRPr="00A43D75">
        <w:rPr>
          <w:rFonts w:cs="Calibri"/>
          <w:sz w:val="24"/>
          <w:szCs w:val="24"/>
          <w:shd w:val="clear" w:color="auto" w:fill="FFFFFF"/>
        </w:rPr>
        <w:t>É constituído por profissionais da</w:t>
      </w:r>
      <w:ins w:id="651" w:author="Ariani Caetano" w:date="2020-05-28T15:17:00Z">
        <w:r w:rsidR="009015B5">
          <w:rPr>
            <w:rFonts w:cs="Calibri"/>
            <w:sz w:val="24"/>
            <w:szCs w:val="24"/>
            <w:shd w:val="clear" w:color="auto" w:fill="FFFFFF"/>
          </w:rPr>
          <w:t>s</w:t>
        </w:r>
      </w:ins>
      <w:r w:rsidRPr="00A43D75">
        <w:rPr>
          <w:rFonts w:cs="Calibri"/>
          <w:sz w:val="24"/>
          <w:szCs w:val="24"/>
          <w:shd w:val="clear" w:color="auto" w:fill="FFFFFF"/>
        </w:rPr>
        <w:t xml:space="preserve"> área</w:t>
      </w:r>
      <w:ins w:id="652" w:author="Ariani Caetano" w:date="2020-05-28T15:17:00Z">
        <w:r w:rsidR="009015B5">
          <w:rPr>
            <w:rFonts w:cs="Calibri"/>
            <w:sz w:val="24"/>
            <w:szCs w:val="24"/>
            <w:shd w:val="clear" w:color="auto" w:fill="FFFFFF"/>
          </w:rPr>
          <w:t>s</w:t>
        </w:r>
      </w:ins>
      <w:r w:rsidRPr="00A43D75">
        <w:rPr>
          <w:rFonts w:cs="Calibri"/>
          <w:sz w:val="24"/>
          <w:szCs w:val="24"/>
          <w:shd w:val="clear" w:color="auto" w:fill="FFFFFF"/>
        </w:rPr>
        <w:t xml:space="preserve"> </w:t>
      </w:r>
      <w:del w:id="653" w:author="Ariani Caetano" w:date="2020-05-28T15:17:00Z">
        <w:r w:rsidRPr="00A43D75" w:rsidDel="009015B5">
          <w:rPr>
            <w:rFonts w:cs="Calibri"/>
            <w:sz w:val="24"/>
            <w:szCs w:val="24"/>
            <w:shd w:val="clear" w:color="auto" w:fill="FFFFFF"/>
          </w:rPr>
          <w:delText xml:space="preserve">da </w:delText>
        </w:r>
      </w:del>
      <w:ins w:id="654" w:author="Ariani Caetano" w:date="2020-05-28T15:17:00Z">
        <w:r w:rsidR="009015B5" w:rsidRPr="00A43D75">
          <w:rPr>
            <w:rFonts w:cs="Calibri"/>
            <w:sz w:val="24"/>
            <w:szCs w:val="24"/>
            <w:shd w:val="clear" w:color="auto" w:fill="FFFFFF"/>
          </w:rPr>
          <w:t>d</w:t>
        </w:r>
        <w:r w:rsidR="009015B5">
          <w:rPr>
            <w:rFonts w:cs="Calibri"/>
            <w:sz w:val="24"/>
            <w:szCs w:val="24"/>
            <w:shd w:val="clear" w:color="auto" w:fill="FFFFFF"/>
          </w:rPr>
          <w:t>e</w:t>
        </w:r>
        <w:r w:rsidR="009015B5" w:rsidRPr="00A43D75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Pr="00A43D75">
        <w:rPr>
          <w:rFonts w:cs="Calibri"/>
          <w:sz w:val="24"/>
          <w:szCs w:val="24"/>
          <w:shd w:val="clear" w:color="auto" w:fill="FFFFFF"/>
        </w:rPr>
        <w:t>saúde</w:t>
      </w:r>
      <w:r w:rsidR="005244C7" w:rsidRPr="00A43D75">
        <w:rPr>
          <w:rFonts w:cs="Calibri"/>
          <w:sz w:val="24"/>
          <w:szCs w:val="24"/>
          <w:shd w:val="clear" w:color="auto" w:fill="FFFFFF"/>
        </w:rPr>
        <w:t xml:space="preserve"> e segurança</w:t>
      </w:r>
      <w:r w:rsidRPr="00A43D75">
        <w:rPr>
          <w:rFonts w:cs="Calibri"/>
          <w:sz w:val="24"/>
          <w:szCs w:val="24"/>
          <w:shd w:val="clear" w:color="auto" w:fill="FFFFFF"/>
        </w:rPr>
        <w:t xml:space="preserve">, que têm como função principal proteger a integridade física </w:t>
      </w:r>
      <w:r w:rsidR="005244C7" w:rsidRPr="00A43D75">
        <w:rPr>
          <w:rFonts w:cs="Calibri"/>
          <w:sz w:val="24"/>
          <w:szCs w:val="24"/>
          <w:shd w:val="clear" w:color="auto" w:fill="FFFFFF"/>
        </w:rPr>
        <w:t xml:space="preserve">e mental </w:t>
      </w:r>
      <w:r w:rsidRPr="00A43D75">
        <w:rPr>
          <w:rFonts w:cs="Calibri"/>
          <w:sz w:val="24"/>
          <w:szCs w:val="24"/>
          <w:shd w:val="clear" w:color="auto" w:fill="FFFFFF"/>
        </w:rPr>
        <w:t>dos trabalhadores</w:t>
      </w:r>
      <w:r w:rsidR="005244C7" w:rsidRPr="00A43D75">
        <w:rPr>
          <w:rFonts w:cs="Calibri"/>
          <w:sz w:val="24"/>
          <w:szCs w:val="24"/>
          <w:shd w:val="clear" w:color="auto" w:fill="FFFFFF"/>
        </w:rPr>
        <w:t xml:space="preserve"> em seus locais de trabalho</w:t>
      </w:r>
      <w:r w:rsidRPr="00A43D75">
        <w:rPr>
          <w:rFonts w:cs="Calibri"/>
          <w:sz w:val="24"/>
          <w:szCs w:val="24"/>
          <w:shd w:val="clear" w:color="auto" w:fill="FFFFFF"/>
        </w:rPr>
        <w:t xml:space="preserve">. </w:t>
      </w:r>
      <w:r w:rsidR="005244C7" w:rsidRPr="00A43D75">
        <w:rPr>
          <w:rFonts w:cs="Calibri"/>
          <w:sz w:val="24"/>
          <w:szCs w:val="24"/>
          <w:shd w:val="clear" w:color="auto" w:fill="FFFFFF"/>
        </w:rPr>
        <w:t xml:space="preserve">O tamanho da equipe do SESMT dependerá do tipo de atividade e do porte da empresa ou órgão. O SESMT tem papel essencial na orientação dos trabalhadores para prevenção da </w:t>
      </w:r>
      <w:del w:id="655" w:author="Ariani Caetano" w:date="2020-05-28T15:17:00Z">
        <w:r w:rsidR="005244C7" w:rsidRPr="00A43D75" w:rsidDel="009015B5">
          <w:rPr>
            <w:rFonts w:cs="Calibri"/>
            <w:sz w:val="24"/>
            <w:szCs w:val="24"/>
            <w:shd w:val="clear" w:color="auto" w:fill="FFFFFF"/>
          </w:rPr>
          <w:delText>COVID</w:delText>
        </w:r>
      </w:del>
      <w:ins w:id="656" w:author="Ariani Caetano" w:date="2020-05-28T15:17:00Z">
        <w:r w:rsidR="009015B5" w:rsidRPr="00A43D75">
          <w:rPr>
            <w:rFonts w:cs="Calibri"/>
            <w:sz w:val="24"/>
            <w:szCs w:val="24"/>
            <w:shd w:val="clear" w:color="auto" w:fill="FFFFFF"/>
          </w:rPr>
          <w:t>C</w:t>
        </w:r>
        <w:r w:rsidR="009015B5">
          <w:rPr>
            <w:rFonts w:cs="Calibri"/>
            <w:sz w:val="24"/>
            <w:szCs w:val="24"/>
            <w:shd w:val="clear" w:color="auto" w:fill="FFFFFF"/>
          </w:rPr>
          <w:t>ovid</w:t>
        </w:r>
      </w:ins>
      <w:r w:rsidR="005244C7" w:rsidRPr="00A43D75">
        <w:rPr>
          <w:rFonts w:cs="Calibri"/>
          <w:sz w:val="24"/>
          <w:szCs w:val="24"/>
          <w:shd w:val="clear" w:color="auto" w:fill="FFFFFF"/>
        </w:rPr>
        <w:t>-19, nos protocolos e</w:t>
      </w:r>
      <w:del w:id="657" w:author="Ariani Caetano" w:date="2020-05-28T15:18:00Z">
        <w:r w:rsidR="005244C7" w:rsidRPr="00A43D75" w:rsidDel="009015B5">
          <w:rPr>
            <w:rFonts w:cs="Calibri"/>
            <w:sz w:val="24"/>
            <w:szCs w:val="24"/>
            <w:shd w:val="clear" w:color="auto" w:fill="FFFFFF"/>
          </w:rPr>
          <w:delText xml:space="preserve"> </w:delText>
        </w:r>
      </w:del>
      <w:ins w:id="658" w:author="Ariani Caetano" w:date="2020-05-28T15:18:00Z">
        <w:r w:rsidR="009015B5">
          <w:rPr>
            <w:rFonts w:cs="Calibri"/>
            <w:sz w:val="24"/>
            <w:szCs w:val="24"/>
            <w:shd w:val="clear" w:color="auto" w:fill="FFFFFF"/>
          </w:rPr>
          <w:t xml:space="preserve"> </w:t>
        </w:r>
      </w:ins>
      <w:r w:rsidR="005244C7" w:rsidRPr="00A43D75">
        <w:rPr>
          <w:rFonts w:cs="Calibri"/>
          <w:sz w:val="24"/>
          <w:szCs w:val="24"/>
          <w:shd w:val="clear" w:color="auto" w:fill="FFFFFF"/>
        </w:rPr>
        <w:t>rotinas de garantia da saúde e segurança e nas medidas de proteção caso haja contaminação do trabalhador.</w:t>
      </w:r>
    </w:p>
    <w:p w:rsidR="005244C7" w:rsidRPr="00A43D75" w:rsidRDefault="005244C7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p w:rsidR="00772A41" w:rsidRPr="00A43D75" w:rsidRDefault="00772A41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  <w:u w:val="single"/>
        </w:rPr>
      </w:pPr>
      <w:r w:rsidRPr="00A43D75">
        <w:rPr>
          <w:rFonts w:cs="Calibri"/>
          <w:b/>
          <w:sz w:val="24"/>
          <w:szCs w:val="24"/>
          <w:u w:val="single"/>
        </w:rPr>
        <w:t>SINAN</w:t>
      </w:r>
      <w:r w:rsidRPr="00A43D75">
        <w:rPr>
          <w:rFonts w:cs="Calibri"/>
          <w:sz w:val="24"/>
          <w:szCs w:val="24"/>
          <w:u w:val="single"/>
        </w:rPr>
        <w:t xml:space="preserve"> – Sistema de Informação de Agravos de Notificação</w:t>
      </w:r>
    </w:p>
    <w:p w:rsidR="000836F3" w:rsidRPr="00A43D75" w:rsidRDefault="000836F3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del w:id="659" w:author="Ariani Caetano" w:date="2020-05-28T15:18:00Z">
        <w:r w:rsidRPr="00A43D75" w:rsidDel="009015B5">
          <w:rPr>
            <w:rFonts w:cs="Calibri"/>
            <w:sz w:val="24"/>
            <w:szCs w:val="24"/>
          </w:rPr>
          <w:delText xml:space="preserve">O Sistema de </w:delText>
        </w:r>
        <w:r w:rsidR="008731D3" w:rsidRPr="00A43D75" w:rsidDel="009015B5">
          <w:rPr>
            <w:rFonts w:cs="Calibri"/>
            <w:sz w:val="24"/>
            <w:szCs w:val="24"/>
          </w:rPr>
          <w:delText>Informação de Agravos de Notifi</w:delText>
        </w:r>
        <w:r w:rsidRPr="00A43D75" w:rsidDel="009015B5">
          <w:rPr>
            <w:rFonts w:cs="Calibri"/>
            <w:sz w:val="24"/>
            <w:szCs w:val="24"/>
          </w:rPr>
          <w:delText>cação (Sinan) t</w:delText>
        </w:r>
      </w:del>
      <w:ins w:id="660" w:author="Ariani Caetano" w:date="2020-05-28T15:18:00Z">
        <w:r w:rsidR="009015B5">
          <w:rPr>
            <w:rFonts w:cs="Calibri"/>
            <w:sz w:val="24"/>
            <w:szCs w:val="24"/>
          </w:rPr>
          <w:t>T</w:t>
        </w:r>
      </w:ins>
      <w:r w:rsidRPr="00A43D75">
        <w:rPr>
          <w:rFonts w:cs="Calibri"/>
          <w:sz w:val="24"/>
          <w:szCs w:val="24"/>
        </w:rPr>
        <w:t xml:space="preserve">em como objetivo coletar, transmitir e disseminar dados gerados rotineiramente pelo </w:t>
      </w:r>
      <w:r w:rsidR="00B91388" w:rsidRPr="00A43D75">
        <w:rPr>
          <w:rFonts w:cs="Calibri"/>
          <w:sz w:val="24"/>
          <w:szCs w:val="24"/>
        </w:rPr>
        <w:t xml:space="preserve">sistema de vigilância epidemiológica </w:t>
      </w:r>
      <w:r w:rsidRPr="00A43D75">
        <w:rPr>
          <w:rFonts w:cs="Calibri"/>
          <w:sz w:val="24"/>
          <w:szCs w:val="24"/>
        </w:rPr>
        <w:t xml:space="preserve">das três esferas de governo, </w:t>
      </w:r>
      <w:del w:id="661" w:author="Ariani Caetano" w:date="2020-05-27T23:31:00Z">
        <w:r w:rsidR="005244C7" w:rsidRPr="00A43D75" w:rsidDel="00883266">
          <w:rPr>
            <w:rFonts w:cs="Calibri"/>
            <w:sz w:val="24"/>
            <w:szCs w:val="24"/>
          </w:rPr>
          <w:delText>com  uma</w:delText>
        </w:r>
      </w:del>
      <w:ins w:id="662" w:author="Ariani Caetano" w:date="2020-05-27T23:31:00Z">
        <w:r w:rsidR="00883266" w:rsidRPr="00A43D75">
          <w:rPr>
            <w:rFonts w:cs="Calibri"/>
            <w:sz w:val="24"/>
            <w:szCs w:val="24"/>
          </w:rPr>
          <w:t>com uma</w:t>
        </w:r>
      </w:ins>
      <w:r w:rsidR="005244C7" w:rsidRPr="00A43D75">
        <w:rPr>
          <w:rFonts w:cs="Calibri"/>
          <w:sz w:val="24"/>
          <w:szCs w:val="24"/>
        </w:rPr>
        <w:t xml:space="preserve"> rede informatizada. Ele apoia</w:t>
      </w:r>
      <w:r w:rsidRPr="00A43D75">
        <w:rPr>
          <w:rFonts w:cs="Calibri"/>
          <w:sz w:val="24"/>
          <w:szCs w:val="24"/>
        </w:rPr>
        <w:t xml:space="preserve"> </w:t>
      </w:r>
      <w:r w:rsidR="005244C7" w:rsidRPr="00A43D75">
        <w:rPr>
          <w:rFonts w:cs="Calibri"/>
          <w:sz w:val="24"/>
          <w:szCs w:val="24"/>
        </w:rPr>
        <w:t>o processo de investigação e fornece</w:t>
      </w:r>
      <w:r w:rsidRPr="00A43D75">
        <w:rPr>
          <w:rFonts w:cs="Calibri"/>
          <w:sz w:val="24"/>
          <w:szCs w:val="24"/>
        </w:rPr>
        <w:t xml:space="preserve"> subsídios à análise das informações de vigilância epide</w:t>
      </w:r>
      <w:r w:rsidR="008731D3" w:rsidRPr="00A43D75">
        <w:rPr>
          <w:rFonts w:cs="Calibri"/>
          <w:sz w:val="24"/>
          <w:szCs w:val="24"/>
        </w:rPr>
        <w:t>miológica das doenças de notifi</w:t>
      </w:r>
      <w:r w:rsidRPr="00A43D75">
        <w:rPr>
          <w:rFonts w:cs="Calibri"/>
          <w:sz w:val="24"/>
          <w:szCs w:val="24"/>
        </w:rPr>
        <w:t>cação compulsória.</w:t>
      </w:r>
      <w:r w:rsidR="005244C7" w:rsidRPr="00A43D75">
        <w:rPr>
          <w:rFonts w:cs="Calibri"/>
          <w:sz w:val="24"/>
          <w:szCs w:val="24"/>
        </w:rPr>
        <w:t xml:space="preserve"> Há uma lista de doenças e situações que o sistema de saúde tem obrigação de informar no </w:t>
      </w:r>
      <w:r w:rsidR="00B91388" w:rsidRPr="00A43D75">
        <w:rPr>
          <w:rFonts w:cs="Calibri"/>
          <w:sz w:val="24"/>
          <w:szCs w:val="24"/>
        </w:rPr>
        <w:t>Sinan</w:t>
      </w:r>
      <w:del w:id="663" w:author="Ariani Caetano" w:date="2020-05-28T15:25:00Z">
        <w:r w:rsidR="00484141" w:rsidDel="00B91388">
          <w:rPr>
            <w:rFonts w:cs="Calibri"/>
            <w:sz w:val="24"/>
            <w:szCs w:val="24"/>
          </w:rPr>
          <w:delText>,</w:delText>
        </w:r>
      </w:del>
      <w:r w:rsidR="005244C7" w:rsidRPr="00A43D75">
        <w:rPr>
          <w:rFonts w:cs="Calibri"/>
          <w:sz w:val="24"/>
          <w:szCs w:val="24"/>
        </w:rPr>
        <w:t xml:space="preserve"> quando procede </w:t>
      </w:r>
      <w:r w:rsidR="00484141">
        <w:rPr>
          <w:rFonts w:cs="Calibri"/>
          <w:sz w:val="24"/>
          <w:szCs w:val="24"/>
        </w:rPr>
        <w:t>a</w:t>
      </w:r>
      <w:r w:rsidR="005244C7" w:rsidRPr="00A43D75">
        <w:rPr>
          <w:rFonts w:cs="Calibri"/>
          <w:sz w:val="24"/>
          <w:szCs w:val="24"/>
        </w:rPr>
        <w:t>o atendimento.</w:t>
      </w:r>
      <w:r w:rsidR="00B80BE3" w:rsidRPr="00A43D75">
        <w:rPr>
          <w:rFonts w:cs="Calibri"/>
          <w:sz w:val="24"/>
          <w:szCs w:val="24"/>
        </w:rPr>
        <w:t xml:space="preserve"> Entre </w:t>
      </w:r>
      <w:del w:id="664" w:author="Ariani Caetano" w:date="2020-05-28T15:26:00Z">
        <w:r w:rsidR="00B80BE3" w:rsidRPr="00A43D75" w:rsidDel="00B91388">
          <w:rPr>
            <w:rFonts w:cs="Calibri"/>
            <w:sz w:val="24"/>
            <w:szCs w:val="24"/>
          </w:rPr>
          <w:delText>essas</w:delText>
        </w:r>
      </w:del>
      <w:ins w:id="665" w:author="Ariani Caetano" w:date="2020-05-28T15:26:00Z">
        <w:r w:rsidR="00B91388" w:rsidRPr="00A43D75">
          <w:rPr>
            <w:rFonts w:cs="Calibri"/>
            <w:sz w:val="24"/>
            <w:szCs w:val="24"/>
          </w:rPr>
          <w:t>es</w:t>
        </w:r>
        <w:r w:rsidR="00B91388">
          <w:rPr>
            <w:rFonts w:cs="Calibri"/>
            <w:sz w:val="24"/>
            <w:szCs w:val="24"/>
          </w:rPr>
          <w:t>t</w:t>
        </w:r>
        <w:r w:rsidR="00B91388" w:rsidRPr="00A43D75">
          <w:rPr>
            <w:rFonts w:cs="Calibri"/>
            <w:sz w:val="24"/>
            <w:szCs w:val="24"/>
          </w:rPr>
          <w:t>as</w:t>
        </w:r>
      </w:ins>
      <w:r w:rsidR="00B80BE3" w:rsidRPr="00A43D75">
        <w:rPr>
          <w:rFonts w:cs="Calibri"/>
          <w:sz w:val="24"/>
          <w:szCs w:val="24"/>
        </w:rPr>
        <w:t xml:space="preserve">, alguns agravos de saúde do trabalhador, como acidentes graves e fatais e acidentes com exposição a materiais biológicos. </w:t>
      </w:r>
    </w:p>
    <w:p w:rsidR="00AB48FD" w:rsidRPr="00A43D75" w:rsidRDefault="00AB48FD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</w:p>
    <w:p w:rsidR="00AB48FD" w:rsidRPr="00A43D75" w:rsidRDefault="00AB48FD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  <w:u w:val="single"/>
        </w:rPr>
      </w:pPr>
      <w:r w:rsidRPr="00A43D75">
        <w:rPr>
          <w:rFonts w:ascii="Calibri" w:hAnsi="Calibri" w:cs="Calibri"/>
          <w:b/>
          <w:u w:val="single"/>
        </w:rPr>
        <w:t>SUS</w:t>
      </w:r>
      <w:r w:rsidRPr="00A43D75">
        <w:rPr>
          <w:rFonts w:ascii="Calibri" w:hAnsi="Calibri" w:cs="Calibri"/>
          <w:u w:val="single"/>
        </w:rPr>
        <w:t xml:space="preserve"> – Sistema </w:t>
      </w:r>
      <w:r w:rsidR="008348A3" w:rsidRPr="00A43D75">
        <w:rPr>
          <w:rFonts w:ascii="Calibri" w:hAnsi="Calibri" w:cs="Calibri"/>
          <w:u w:val="single"/>
        </w:rPr>
        <w:t>Ú</w:t>
      </w:r>
      <w:r w:rsidRPr="00A43D75">
        <w:rPr>
          <w:rFonts w:ascii="Calibri" w:hAnsi="Calibri" w:cs="Calibri"/>
          <w:u w:val="single"/>
        </w:rPr>
        <w:t>nico de Saúde</w:t>
      </w:r>
    </w:p>
    <w:p w:rsidR="00177EE1" w:rsidRPr="00A43D75" w:rsidRDefault="00AB48FD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  <w:r w:rsidRPr="00A43D75">
        <w:rPr>
          <w:rFonts w:ascii="Calibri" w:hAnsi="Calibri" w:cs="Calibri"/>
        </w:rPr>
        <w:t>Criado pela Constituição Federal de 1988 e regulamentado pela Lei Orgânica da</w:t>
      </w:r>
      <w:r w:rsidR="005244C7" w:rsidRPr="00A43D75">
        <w:rPr>
          <w:rFonts w:ascii="Calibri" w:hAnsi="Calibri" w:cs="Calibri"/>
        </w:rPr>
        <w:t xml:space="preserve"> Saúde n.</w:t>
      </w:r>
      <w:r w:rsidR="001B567A">
        <w:rPr>
          <w:rFonts w:ascii="Calibri" w:hAnsi="Calibri" w:cs="Calibri"/>
        </w:rPr>
        <w:t xml:space="preserve"> </w:t>
      </w:r>
      <w:r w:rsidR="005244C7" w:rsidRPr="00A43D75">
        <w:rPr>
          <w:rFonts w:ascii="Calibri" w:hAnsi="Calibri" w:cs="Calibri"/>
        </w:rPr>
        <w:t>8</w:t>
      </w:r>
      <w:r w:rsidR="001B567A">
        <w:rPr>
          <w:rFonts w:ascii="Calibri" w:hAnsi="Calibri" w:cs="Calibri"/>
        </w:rPr>
        <w:t>.</w:t>
      </w:r>
      <w:r w:rsidR="005244C7" w:rsidRPr="00A43D75">
        <w:rPr>
          <w:rFonts w:ascii="Calibri" w:hAnsi="Calibri" w:cs="Calibri"/>
        </w:rPr>
        <w:t>080/90</w:t>
      </w:r>
      <w:r w:rsidRPr="00A43D75">
        <w:rPr>
          <w:rFonts w:ascii="Calibri" w:hAnsi="Calibri" w:cs="Calibri"/>
        </w:rPr>
        <w:t xml:space="preserve">, </w:t>
      </w:r>
      <w:r w:rsidR="00107DC2" w:rsidRPr="00A43D75">
        <w:rPr>
          <w:rFonts w:ascii="Calibri" w:hAnsi="Calibri" w:cs="Calibri"/>
        </w:rPr>
        <w:t xml:space="preserve">é o sistema de saúde pública do Brasil, com acesso </w:t>
      </w:r>
      <w:del w:id="666" w:author="Ariani Caetano" w:date="2020-05-27T23:31:00Z">
        <w:r w:rsidR="00107DC2" w:rsidRPr="00A43D75" w:rsidDel="00883266">
          <w:rPr>
            <w:rFonts w:ascii="Calibri" w:hAnsi="Calibri" w:cs="Calibri"/>
          </w:rPr>
          <w:delText xml:space="preserve">universal </w:delText>
        </w:r>
        <w:r w:rsidR="005244C7" w:rsidRPr="00A43D75" w:rsidDel="00883266">
          <w:rPr>
            <w:rFonts w:ascii="Calibri" w:hAnsi="Calibri" w:cs="Calibri"/>
          </w:rPr>
          <w:delText xml:space="preserve"> </w:delText>
        </w:r>
        <w:r w:rsidR="00107DC2" w:rsidRPr="00A43D75" w:rsidDel="00883266">
          <w:rPr>
            <w:rFonts w:ascii="Calibri" w:hAnsi="Calibri" w:cs="Calibri"/>
          </w:rPr>
          <w:delText>e</w:delText>
        </w:r>
      </w:del>
      <w:ins w:id="667" w:author="Ariani Caetano" w:date="2020-05-27T23:31:00Z">
        <w:r w:rsidR="00883266" w:rsidRPr="00A43D75">
          <w:rPr>
            <w:rFonts w:ascii="Calibri" w:hAnsi="Calibri" w:cs="Calibri"/>
          </w:rPr>
          <w:t>universal e</w:t>
        </w:r>
      </w:ins>
      <w:r w:rsidR="00107DC2" w:rsidRPr="00A43D75">
        <w:rPr>
          <w:rFonts w:ascii="Calibri" w:hAnsi="Calibri" w:cs="Calibri"/>
        </w:rPr>
        <w:t xml:space="preserve"> atenção integral à saúde. B</w:t>
      </w:r>
      <w:r w:rsidR="005244C7" w:rsidRPr="00A43D75">
        <w:rPr>
          <w:rFonts w:ascii="Calibri" w:hAnsi="Calibri" w:cs="Calibri"/>
        </w:rPr>
        <w:t>usca agir na</w:t>
      </w:r>
      <w:r w:rsidRPr="00A43D75">
        <w:rPr>
          <w:rFonts w:ascii="Calibri" w:hAnsi="Calibri" w:cs="Calibri"/>
        </w:rPr>
        <w:t xml:space="preserve"> situação de desigualdade na assistência à saúde da população, tornando obrigatório o atendimento público a qualquer cidadão, proibindo cobrança de valores sob qualquer pretexto ou circunstância. Financiado por recursos de arrecadação de impostos e contribuições da própria população, </w:t>
      </w:r>
      <w:r w:rsidR="007E0099" w:rsidRPr="00A43D75">
        <w:rPr>
          <w:rFonts w:ascii="Calibri" w:hAnsi="Calibri" w:cs="Calibri"/>
        </w:rPr>
        <w:t xml:space="preserve">deve </w:t>
      </w:r>
      <w:r w:rsidRPr="00A43D75">
        <w:rPr>
          <w:rFonts w:ascii="Calibri" w:hAnsi="Calibri" w:cs="Calibri"/>
        </w:rPr>
        <w:t>promover a saúde, priorizando as ações preventivas</w:t>
      </w:r>
      <w:del w:id="668" w:author="Ariani Caetano" w:date="2020-05-28T15:27:00Z">
        <w:r w:rsidRPr="00A43D75" w:rsidDel="00417041">
          <w:rPr>
            <w:rFonts w:ascii="Calibri" w:hAnsi="Calibri" w:cs="Calibri"/>
          </w:rPr>
          <w:delText xml:space="preserve">, </w:delText>
        </w:r>
      </w:del>
      <w:ins w:id="669" w:author="Ariani Caetano" w:date="2020-05-28T15:27:00Z">
        <w:r w:rsidR="00417041">
          <w:rPr>
            <w:rFonts w:ascii="Calibri" w:hAnsi="Calibri" w:cs="Calibri"/>
          </w:rPr>
          <w:t xml:space="preserve"> e</w:t>
        </w:r>
        <w:r w:rsidR="00417041" w:rsidRPr="00A43D75">
          <w:rPr>
            <w:rFonts w:ascii="Calibri" w:hAnsi="Calibri" w:cs="Calibri"/>
          </w:rPr>
          <w:t xml:space="preserve"> </w:t>
        </w:r>
      </w:ins>
      <w:r w:rsidR="008E4B85" w:rsidRPr="00A43D75">
        <w:rPr>
          <w:rFonts w:ascii="Calibri" w:hAnsi="Calibri" w:cs="Calibri"/>
        </w:rPr>
        <w:t>democratizando as informações relevantes para o controle e conscientização da população</w:t>
      </w:r>
      <w:r w:rsidR="00646EE5" w:rsidRPr="00A43D75">
        <w:rPr>
          <w:rFonts w:ascii="Calibri" w:hAnsi="Calibri" w:cs="Calibri"/>
        </w:rPr>
        <w:t xml:space="preserve"> em relação aos riscos </w:t>
      </w:r>
      <w:del w:id="670" w:author="Ariani Caetano" w:date="2020-05-28T15:27:00Z">
        <w:r w:rsidR="00646EE5" w:rsidRPr="00A43D75" w:rsidDel="00417041">
          <w:rPr>
            <w:rFonts w:ascii="Calibri" w:hAnsi="Calibri" w:cs="Calibri"/>
          </w:rPr>
          <w:delText>a</w:delText>
        </w:r>
        <w:r w:rsidR="008E4B85" w:rsidRPr="00A43D75" w:rsidDel="00417041">
          <w:rPr>
            <w:rFonts w:ascii="Calibri" w:hAnsi="Calibri" w:cs="Calibri"/>
          </w:rPr>
          <w:delText xml:space="preserve"> </w:delText>
        </w:r>
      </w:del>
      <w:ins w:id="671" w:author="Ariani Caetano" w:date="2020-05-28T15:27:00Z">
        <w:r w:rsidR="00417041">
          <w:rPr>
            <w:rFonts w:ascii="Calibri" w:hAnsi="Calibri" w:cs="Calibri"/>
          </w:rPr>
          <w:t>de</w:t>
        </w:r>
        <w:r w:rsidR="00417041" w:rsidRPr="00A43D75">
          <w:rPr>
            <w:rFonts w:ascii="Calibri" w:hAnsi="Calibri" w:cs="Calibri"/>
          </w:rPr>
          <w:t xml:space="preserve"> </w:t>
        </w:r>
      </w:ins>
      <w:r w:rsidR="008E4B85" w:rsidRPr="00A43D75">
        <w:rPr>
          <w:rFonts w:ascii="Calibri" w:hAnsi="Calibri" w:cs="Calibri"/>
        </w:rPr>
        <w:t>doenças.</w:t>
      </w:r>
    </w:p>
    <w:p w:rsidR="008E4B85" w:rsidDel="00417041" w:rsidRDefault="008E4B85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del w:id="672" w:author="Ariani Caetano" w:date="2020-05-28T15:27:00Z"/>
          <w:rFonts w:ascii="Calibri" w:hAnsi="Calibri" w:cs="Calibri"/>
        </w:rPr>
      </w:pPr>
    </w:p>
    <w:p w:rsidR="00417041" w:rsidRDefault="00417041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ins w:id="673" w:author="Ariani Caetano" w:date="2020-05-28T15:27:00Z"/>
          <w:rFonts w:ascii="Calibri" w:hAnsi="Calibri" w:cs="Calibri"/>
        </w:rPr>
      </w:pPr>
    </w:p>
    <w:p w:rsidR="00417041" w:rsidRPr="00A43D75" w:rsidRDefault="00417041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ins w:id="674" w:author="Ariani Caetano" w:date="2020-05-28T15:27:00Z"/>
          <w:rFonts w:ascii="Calibri" w:hAnsi="Calibri" w:cs="Calibri"/>
        </w:rPr>
      </w:pPr>
      <w:ins w:id="675" w:author="Ariani Caetano" w:date="2020-05-28T15:27:00Z">
        <w:r>
          <w:rPr>
            <w:rFonts w:ascii="Calibri" w:hAnsi="Calibri" w:cs="Calibri"/>
          </w:rPr>
          <w:t>/////</w:t>
        </w:r>
      </w:ins>
    </w:p>
    <w:p w:rsidR="008E4B85" w:rsidRPr="00A43D75" w:rsidRDefault="008E4B85" w:rsidP="00A43D75">
      <w:pPr>
        <w:pStyle w:val="NormalWeb"/>
        <w:shd w:val="clear" w:color="auto" w:fill="FFFFFF"/>
        <w:suppressAutoHyphens/>
        <w:spacing w:before="0" w:beforeAutospacing="0" w:after="0" w:afterAutospacing="0" w:line="360" w:lineRule="auto"/>
        <w:jc w:val="both"/>
        <w:rPr>
          <w:rFonts w:ascii="Calibri" w:hAnsi="Calibri" w:cs="Calibri"/>
        </w:rPr>
      </w:pPr>
    </w:p>
    <w:p w:rsidR="0092342E" w:rsidRPr="00A43D75" w:rsidRDefault="00417041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  <w:ins w:id="676" w:author="Ariani Caetano" w:date="2020-05-28T15:28:00Z">
        <w:r>
          <w:rPr>
            <w:rFonts w:cs="Calibri"/>
            <w:sz w:val="24"/>
            <w:szCs w:val="24"/>
          </w:rPr>
          <w:br w:type="page"/>
        </w:r>
      </w:ins>
      <w:del w:id="677" w:author="Ariani Caetano" w:date="2020-05-28T15:27:00Z">
        <w:r w:rsidR="0092342E" w:rsidRPr="00A43D75" w:rsidDel="00417041">
          <w:rPr>
            <w:rFonts w:cs="Calibri"/>
            <w:sz w:val="24"/>
            <w:szCs w:val="24"/>
          </w:rPr>
          <w:delText>Desse modo, t</w:delText>
        </w:r>
      </w:del>
      <w:ins w:id="678" w:author="Ariani Caetano" w:date="2020-05-28T15:27:00Z">
        <w:r>
          <w:rPr>
            <w:rFonts w:cs="Calibri"/>
            <w:sz w:val="24"/>
            <w:szCs w:val="24"/>
          </w:rPr>
          <w:t>T</w:t>
        </w:r>
      </w:ins>
      <w:r w:rsidR="0092342E" w:rsidRPr="00A43D75">
        <w:rPr>
          <w:rFonts w:cs="Calibri"/>
          <w:sz w:val="24"/>
          <w:szCs w:val="24"/>
        </w:rPr>
        <w:t xml:space="preserve">odas as siglas </w:t>
      </w:r>
      <w:del w:id="679" w:author="Ariani Caetano" w:date="2020-05-28T15:27:00Z">
        <w:r w:rsidR="0092342E" w:rsidRPr="00A43D75" w:rsidDel="00417041">
          <w:rPr>
            <w:rFonts w:cs="Calibri"/>
            <w:sz w:val="24"/>
            <w:szCs w:val="24"/>
          </w:rPr>
          <w:delText xml:space="preserve">acima </w:delText>
        </w:r>
      </w:del>
      <w:ins w:id="680" w:author="Ariani Caetano" w:date="2020-05-28T15:27:00Z">
        <w:r w:rsidRPr="00A43D75">
          <w:rPr>
            <w:rFonts w:cs="Calibri"/>
            <w:sz w:val="24"/>
            <w:szCs w:val="24"/>
          </w:rPr>
          <w:t>a</w:t>
        </w:r>
        <w:r>
          <w:rPr>
            <w:rFonts w:cs="Calibri"/>
            <w:sz w:val="24"/>
            <w:szCs w:val="24"/>
          </w:rPr>
          <w:t xml:space="preserve">nteriores </w:t>
        </w:r>
      </w:ins>
      <w:r w:rsidR="0092342E" w:rsidRPr="00A43D75">
        <w:rPr>
          <w:rFonts w:cs="Calibri"/>
          <w:sz w:val="24"/>
          <w:szCs w:val="24"/>
        </w:rPr>
        <w:t xml:space="preserve">caracterizam proteção à saúde e </w:t>
      </w:r>
      <w:r w:rsidR="00204507" w:rsidRPr="00A43D75">
        <w:rPr>
          <w:rFonts w:cs="Calibri"/>
          <w:sz w:val="24"/>
          <w:szCs w:val="24"/>
        </w:rPr>
        <w:t>segurança</w:t>
      </w:r>
      <w:r w:rsidR="0092342E" w:rsidRPr="00A43D75">
        <w:rPr>
          <w:rFonts w:cs="Calibri"/>
          <w:sz w:val="24"/>
          <w:szCs w:val="24"/>
        </w:rPr>
        <w:t>, seja da popul</w:t>
      </w:r>
      <w:r w:rsidR="008348A3" w:rsidRPr="00A43D75">
        <w:rPr>
          <w:rFonts w:cs="Calibri"/>
          <w:sz w:val="24"/>
          <w:szCs w:val="24"/>
        </w:rPr>
        <w:t xml:space="preserve">ação como um todo, seja </w:t>
      </w:r>
      <w:r w:rsidR="0092342E" w:rsidRPr="00A43D75">
        <w:rPr>
          <w:rFonts w:cs="Calibri"/>
          <w:sz w:val="24"/>
          <w:szCs w:val="24"/>
        </w:rPr>
        <w:t>do trabalhador. Por isso, o Ministério Público do Trabalho, priorizando essas ações, trabalha em conjunto com vários órgãos, sistemas, programas e entidades</w:t>
      </w:r>
      <w:del w:id="681" w:author="Ariani Caetano" w:date="2020-05-28T15:27:00Z">
        <w:r w:rsidR="0092342E" w:rsidRPr="00A43D75" w:rsidDel="00417041">
          <w:rPr>
            <w:rFonts w:cs="Calibri"/>
            <w:sz w:val="24"/>
            <w:szCs w:val="24"/>
          </w:rPr>
          <w:delText>,</w:delText>
        </w:r>
      </w:del>
      <w:r w:rsidR="0092342E" w:rsidRPr="00A43D75">
        <w:rPr>
          <w:rFonts w:cs="Calibri"/>
          <w:sz w:val="24"/>
          <w:szCs w:val="24"/>
        </w:rPr>
        <w:t xml:space="preserve"> com o intuito de obter êxito na garantia do </w:t>
      </w:r>
      <w:del w:id="682" w:author="Ariani Caetano" w:date="2020-05-28T15:28:00Z">
        <w:r w:rsidR="0092342E" w:rsidRPr="00A43D75" w:rsidDel="00417041">
          <w:rPr>
            <w:rFonts w:cs="Calibri"/>
            <w:sz w:val="24"/>
            <w:szCs w:val="24"/>
          </w:rPr>
          <w:delText xml:space="preserve">bem </w:delText>
        </w:r>
      </w:del>
      <w:ins w:id="683" w:author="Ariani Caetano" w:date="2020-05-28T15:28:00Z">
        <w:r w:rsidRPr="00A43D75">
          <w:rPr>
            <w:rFonts w:cs="Calibri"/>
            <w:sz w:val="24"/>
            <w:szCs w:val="24"/>
          </w:rPr>
          <w:t>bem</w:t>
        </w:r>
        <w:r>
          <w:rPr>
            <w:rFonts w:cs="Calibri"/>
            <w:sz w:val="24"/>
            <w:szCs w:val="24"/>
          </w:rPr>
          <w:t>-</w:t>
        </w:r>
      </w:ins>
      <w:r w:rsidR="0092342E" w:rsidRPr="00A43D75">
        <w:rPr>
          <w:rFonts w:cs="Calibri"/>
          <w:sz w:val="24"/>
          <w:szCs w:val="24"/>
        </w:rPr>
        <w:t>est</w:t>
      </w:r>
      <w:r w:rsidR="003848BD" w:rsidRPr="00A43D75">
        <w:rPr>
          <w:rFonts w:cs="Calibri"/>
          <w:sz w:val="24"/>
          <w:szCs w:val="24"/>
        </w:rPr>
        <w:t>ar de cada indivíduo</w:t>
      </w:r>
      <w:r w:rsidR="0092342E" w:rsidRPr="00A43D75">
        <w:rPr>
          <w:rFonts w:cs="Calibri"/>
          <w:sz w:val="24"/>
          <w:szCs w:val="24"/>
        </w:rPr>
        <w:t>.</w:t>
      </w:r>
    </w:p>
    <w:p w:rsidR="0092342E" w:rsidRPr="00A43D75" w:rsidRDefault="0092342E" w:rsidP="00A43D75">
      <w:pPr>
        <w:suppressAutoHyphens/>
        <w:spacing w:after="0" w:line="360" w:lineRule="auto"/>
        <w:jc w:val="both"/>
        <w:rPr>
          <w:rFonts w:cs="Calibri"/>
          <w:sz w:val="24"/>
          <w:szCs w:val="24"/>
        </w:rPr>
      </w:pPr>
    </w:p>
    <w:sectPr w:rsidR="0092342E" w:rsidRPr="00A43D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85979"/>
    <w:multiLevelType w:val="multilevel"/>
    <w:tmpl w:val="6F44E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82"/>
  <w:proofState w:spelling="clean" w:grammar="clean"/>
  <w:revisionView w:markup="0"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A72"/>
    <w:rsid w:val="00001767"/>
    <w:rsid w:val="00027261"/>
    <w:rsid w:val="00036A91"/>
    <w:rsid w:val="000836F3"/>
    <w:rsid w:val="000A3E7D"/>
    <w:rsid w:val="000B16FF"/>
    <w:rsid w:val="000C2DD2"/>
    <w:rsid w:val="000C300D"/>
    <w:rsid w:val="000E6FCF"/>
    <w:rsid w:val="00107DC2"/>
    <w:rsid w:val="00110FD3"/>
    <w:rsid w:val="00132EBF"/>
    <w:rsid w:val="00142544"/>
    <w:rsid w:val="00145A0C"/>
    <w:rsid w:val="00146A14"/>
    <w:rsid w:val="00173510"/>
    <w:rsid w:val="00177EE1"/>
    <w:rsid w:val="0018505B"/>
    <w:rsid w:val="00186277"/>
    <w:rsid w:val="0019055B"/>
    <w:rsid w:val="001B1621"/>
    <w:rsid w:val="001B265A"/>
    <w:rsid w:val="001B567A"/>
    <w:rsid w:val="00204507"/>
    <w:rsid w:val="0020679E"/>
    <w:rsid w:val="0021147C"/>
    <w:rsid w:val="00227C85"/>
    <w:rsid w:val="0024137C"/>
    <w:rsid w:val="00244AB7"/>
    <w:rsid w:val="00246933"/>
    <w:rsid w:val="00266575"/>
    <w:rsid w:val="00274520"/>
    <w:rsid w:val="00281C7A"/>
    <w:rsid w:val="0028682B"/>
    <w:rsid w:val="002C3746"/>
    <w:rsid w:val="002C6B08"/>
    <w:rsid w:val="002D0B7B"/>
    <w:rsid w:val="002E194B"/>
    <w:rsid w:val="002E41AC"/>
    <w:rsid w:val="00334BC3"/>
    <w:rsid w:val="00366D55"/>
    <w:rsid w:val="00371CED"/>
    <w:rsid w:val="00381CBE"/>
    <w:rsid w:val="003848BD"/>
    <w:rsid w:val="00390121"/>
    <w:rsid w:val="00407679"/>
    <w:rsid w:val="004118E8"/>
    <w:rsid w:val="00412B19"/>
    <w:rsid w:val="00417041"/>
    <w:rsid w:val="00463792"/>
    <w:rsid w:val="00464555"/>
    <w:rsid w:val="004671A8"/>
    <w:rsid w:val="00480279"/>
    <w:rsid w:val="00484141"/>
    <w:rsid w:val="00485B31"/>
    <w:rsid w:val="004B4251"/>
    <w:rsid w:val="004C6003"/>
    <w:rsid w:val="004D1F85"/>
    <w:rsid w:val="004E4C34"/>
    <w:rsid w:val="00515FDE"/>
    <w:rsid w:val="005244C7"/>
    <w:rsid w:val="0054009F"/>
    <w:rsid w:val="00540B81"/>
    <w:rsid w:val="00560DCB"/>
    <w:rsid w:val="00567F3F"/>
    <w:rsid w:val="00586B55"/>
    <w:rsid w:val="00591B57"/>
    <w:rsid w:val="005B778C"/>
    <w:rsid w:val="005E5C4A"/>
    <w:rsid w:val="005F6BC7"/>
    <w:rsid w:val="00607ADE"/>
    <w:rsid w:val="006150F2"/>
    <w:rsid w:val="00630E97"/>
    <w:rsid w:val="00634168"/>
    <w:rsid w:val="00646EE5"/>
    <w:rsid w:val="00647A60"/>
    <w:rsid w:val="006579AD"/>
    <w:rsid w:val="006C310E"/>
    <w:rsid w:val="006D0882"/>
    <w:rsid w:val="006D6821"/>
    <w:rsid w:val="006D7308"/>
    <w:rsid w:val="006F71FC"/>
    <w:rsid w:val="007159F4"/>
    <w:rsid w:val="00720B62"/>
    <w:rsid w:val="0072200E"/>
    <w:rsid w:val="0073460D"/>
    <w:rsid w:val="00735762"/>
    <w:rsid w:val="00767D38"/>
    <w:rsid w:val="00772A41"/>
    <w:rsid w:val="00774783"/>
    <w:rsid w:val="00786E5D"/>
    <w:rsid w:val="00793DC6"/>
    <w:rsid w:val="007C2FED"/>
    <w:rsid w:val="007E0099"/>
    <w:rsid w:val="008348A3"/>
    <w:rsid w:val="00845EC9"/>
    <w:rsid w:val="0085147A"/>
    <w:rsid w:val="00860370"/>
    <w:rsid w:val="008731D3"/>
    <w:rsid w:val="00883266"/>
    <w:rsid w:val="00887EDC"/>
    <w:rsid w:val="008A2E34"/>
    <w:rsid w:val="008B16E3"/>
    <w:rsid w:val="008E4B85"/>
    <w:rsid w:val="009015B5"/>
    <w:rsid w:val="009015D8"/>
    <w:rsid w:val="00913F07"/>
    <w:rsid w:val="00921CC0"/>
    <w:rsid w:val="0092342E"/>
    <w:rsid w:val="009436F4"/>
    <w:rsid w:val="00955BBA"/>
    <w:rsid w:val="0099023B"/>
    <w:rsid w:val="0099247F"/>
    <w:rsid w:val="009B2ECF"/>
    <w:rsid w:val="009B4587"/>
    <w:rsid w:val="009E4AAB"/>
    <w:rsid w:val="009E5A51"/>
    <w:rsid w:val="009F0E3B"/>
    <w:rsid w:val="00A015E8"/>
    <w:rsid w:val="00A277C5"/>
    <w:rsid w:val="00A4369C"/>
    <w:rsid w:val="00A43D75"/>
    <w:rsid w:val="00A50BBB"/>
    <w:rsid w:val="00A67871"/>
    <w:rsid w:val="00A72845"/>
    <w:rsid w:val="00A97888"/>
    <w:rsid w:val="00AB1394"/>
    <w:rsid w:val="00AB48FD"/>
    <w:rsid w:val="00AC6625"/>
    <w:rsid w:val="00AE2269"/>
    <w:rsid w:val="00AE7777"/>
    <w:rsid w:val="00B153EE"/>
    <w:rsid w:val="00B221BA"/>
    <w:rsid w:val="00B54776"/>
    <w:rsid w:val="00B57A72"/>
    <w:rsid w:val="00B80BE3"/>
    <w:rsid w:val="00B91388"/>
    <w:rsid w:val="00BB2B71"/>
    <w:rsid w:val="00BE5936"/>
    <w:rsid w:val="00C2599E"/>
    <w:rsid w:val="00C36A42"/>
    <w:rsid w:val="00C45731"/>
    <w:rsid w:val="00C55D1D"/>
    <w:rsid w:val="00C87390"/>
    <w:rsid w:val="00CB4EB7"/>
    <w:rsid w:val="00CC561E"/>
    <w:rsid w:val="00CF6AB9"/>
    <w:rsid w:val="00D1351B"/>
    <w:rsid w:val="00D13C8B"/>
    <w:rsid w:val="00D155BF"/>
    <w:rsid w:val="00D26744"/>
    <w:rsid w:val="00D313EE"/>
    <w:rsid w:val="00D32AA9"/>
    <w:rsid w:val="00D35180"/>
    <w:rsid w:val="00D615C8"/>
    <w:rsid w:val="00D77C49"/>
    <w:rsid w:val="00DA2137"/>
    <w:rsid w:val="00DA495C"/>
    <w:rsid w:val="00DC4A9D"/>
    <w:rsid w:val="00DC7CE9"/>
    <w:rsid w:val="00E035E0"/>
    <w:rsid w:val="00E22725"/>
    <w:rsid w:val="00E36AD0"/>
    <w:rsid w:val="00E64432"/>
    <w:rsid w:val="00E671E6"/>
    <w:rsid w:val="00E85AF2"/>
    <w:rsid w:val="00E900E1"/>
    <w:rsid w:val="00E91481"/>
    <w:rsid w:val="00E94DFC"/>
    <w:rsid w:val="00EE41D3"/>
    <w:rsid w:val="00F071F4"/>
    <w:rsid w:val="00F23903"/>
    <w:rsid w:val="00F23C6A"/>
    <w:rsid w:val="00F641B2"/>
    <w:rsid w:val="00F765AB"/>
    <w:rsid w:val="00FC2BF7"/>
    <w:rsid w:val="00FD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16C9D19-D38F-024E-8CB4-10A164FC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har"/>
    <w:uiPriority w:val="9"/>
    <w:qFormat/>
    <w:rsid w:val="000A3E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4369C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7F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407679"/>
    <w:rPr>
      <w:color w:val="0000FF"/>
      <w:u w:val="single"/>
    </w:rPr>
  </w:style>
  <w:style w:type="character" w:customStyle="1" w:styleId="Ttulo1Char">
    <w:name w:val="Título 1 Char"/>
    <w:link w:val="Ttulo1"/>
    <w:uiPriority w:val="9"/>
    <w:rsid w:val="000A3E7D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Forte">
    <w:name w:val="Strong"/>
    <w:uiPriority w:val="22"/>
    <w:qFormat/>
    <w:rsid w:val="000A3E7D"/>
    <w:rPr>
      <w:b/>
      <w:bCs/>
    </w:rPr>
  </w:style>
  <w:style w:type="character" w:customStyle="1" w:styleId="Ttulo2Char">
    <w:name w:val="Título 2 Char"/>
    <w:link w:val="Ttulo2"/>
    <w:uiPriority w:val="9"/>
    <w:semiHidden/>
    <w:rsid w:val="00A4369C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mw-headline">
    <w:name w:val="mw-headline"/>
    <w:basedOn w:val="Fontepargpadro"/>
    <w:rsid w:val="00A4369C"/>
  </w:style>
  <w:style w:type="character" w:customStyle="1" w:styleId="mw-editsection">
    <w:name w:val="mw-editsection"/>
    <w:basedOn w:val="Fontepargpadro"/>
    <w:rsid w:val="00A4369C"/>
  </w:style>
  <w:style w:type="character" w:customStyle="1" w:styleId="mw-editsection-bracket">
    <w:name w:val="mw-editsection-bracket"/>
    <w:basedOn w:val="Fontepargpadro"/>
    <w:rsid w:val="00A4369C"/>
  </w:style>
  <w:style w:type="character" w:customStyle="1" w:styleId="mw-editsection-divider">
    <w:name w:val="mw-editsection-divider"/>
    <w:basedOn w:val="Fontepargpadro"/>
    <w:rsid w:val="00A4369C"/>
  </w:style>
  <w:style w:type="paragraph" w:styleId="PargrafodaLista">
    <w:name w:val="List Paragraph"/>
    <w:basedOn w:val="Normal"/>
    <w:uiPriority w:val="34"/>
    <w:qFormat/>
    <w:rsid w:val="000C300D"/>
    <w:pPr>
      <w:ind w:left="720"/>
      <w:contextualSpacing/>
    </w:pPr>
  </w:style>
  <w:style w:type="character" w:customStyle="1" w:styleId="Meno1">
    <w:name w:val="Menção1"/>
    <w:uiPriority w:val="99"/>
    <w:semiHidden/>
    <w:unhideWhenUsed/>
    <w:rsid w:val="007E0099"/>
    <w:rPr>
      <w:color w:val="2B579A"/>
      <w:shd w:val="clear" w:color="auto" w:fill="E6E6E6"/>
    </w:rPr>
  </w:style>
  <w:style w:type="character" w:customStyle="1" w:styleId="st">
    <w:name w:val="st"/>
    <w:basedOn w:val="Fontepargpadro"/>
    <w:rsid w:val="00274520"/>
  </w:style>
  <w:style w:type="character" w:styleId="Refdecomentrio">
    <w:name w:val="annotation reference"/>
    <w:uiPriority w:val="99"/>
    <w:semiHidden/>
    <w:unhideWhenUsed/>
    <w:rsid w:val="00BB2B7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BB2B7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rsid w:val="00BB2B7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B2B7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BB2B71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2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BB2B71"/>
    <w:rPr>
      <w:rFonts w:ascii="Segoe UI" w:hAnsi="Segoe UI" w:cs="Segoe UI"/>
      <w:sz w:val="18"/>
      <w:szCs w:val="18"/>
    </w:rPr>
  </w:style>
  <w:style w:type="character" w:styleId="nfase">
    <w:name w:val="Emphasis"/>
    <w:uiPriority w:val="20"/>
    <w:qFormat/>
    <w:rsid w:val="009F0E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3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6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9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23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0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1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63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3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3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1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lo.org/brasilia/temas/trabalho-decente/lang--pt/index.htm" TargetMode="External" /><Relationship Id="rId3" Type="http://schemas.openxmlformats.org/officeDocument/2006/relationships/styles" Target="styles.xml" /><Relationship Id="rId7" Type="http://schemas.openxmlformats.org/officeDocument/2006/relationships/hyperlink" Target="https://pt.wikipedia.org/wiki/Tosse" TargetMode="Externa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s://pt.wikipedia.org/wiki/Febre" TargetMode="Externa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hyperlink" Target="https://pt.wikipedia.org/wiki/Trabalhador" TargetMode="External" /><Relationship Id="rId4" Type="http://schemas.openxmlformats.org/officeDocument/2006/relationships/settings" Target="settings.xml" /><Relationship Id="rId9" Type="http://schemas.openxmlformats.org/officeDocument/2006/relationships/hyperlink" Target="https://pt.wikipedia.org/wiki/Sa%C3%BAde" TargetMode="Externa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14D70-E9A8-4555-BDF4-DE521B4BB2C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4032</Words>
  <Characters>21774</Characters>
  <Application>Microsoft Office Word</Application>
  <DocSecurity>0</DocSecurity>
  <Lines>181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25755</CharactersWithSpaces>
  <SharedDoc>false</SharedDoc>
  <HLinks>
    <vt:vector size="48" baseType="variant">
      <vt:variant>
        <vt:i4>4522009</vt:i4>
      </vt:variant>
      <vt:variant>
        <vt:i4>21</vt:i4>
      </vt:variant>
      <vt:variant>
        <vt:i4>0</vt:i4>
      </vt:variant>
      <vt:variant>
        <vt:i4>5</vt:i4>
      </vt:variant>
      <vt:variant>
        <vt:lpwstr>https://pt.wikipedia.org/wiki/Trabalhador</vt:lpwstr>
      </vt:variant>
      <vt:variant>
        <vt:lpwstr/>
      </vt:variant>
      <vt:variant>
        <vt:i4>1310722</vt:i4>
      </vt:variant>
      <vt:variant>
        <vt:i4>18</vt:i4>
      </vt:variant>
      <vt:variant>
        <vt:i4>0</vt:i4>
      </vt:variant>
      <vt:variant>
        <vt:i4>5</vt:i4>
      </vt:variant>
      <vt:variant>
        <vt:lpwstr>https://pt.wikipedia.org/wiki/Sa%C3%BAde</vt:lpwstr>
      </vt:variant>
      <vt:variant>
        <vt:lpwstr/>
      </vt:variant>
      <vt:variant>
        <vt:i4>7602295</vt:i4>
      </vt:variant>
      <vt:variant>
        <vt:i4>15</vt:i4>
      </vt:variant>
      <vt:variant>
        <vt:i4>0</vt:i4>
      </vt:variant>
      <vt:variant>
        <vt:i4>5</vt:i4>
      </vt:variant>
      <vt:variant>
        <vt:lpwstr>https://www.ilo.org/brasilia/temas/trabalho-decente/lang--pt/index.htm</vt:lpwstr>
      </vt:variant>
      <vt:variant>
        <vt:lpwstr/>
      </vt:variant>
      <vt:variant>
        <vt:i4>4259855</vt:i4>
      </vt:variant>
      <vt:variant>
        <vt:i4>12</vt:i4>
      </vt:variant>
      <vt:variant>
        <vt:i4>0</vt:i4>
      </vt:variant>
      <vt:variant>
        <vt:i4>5</vt:i4>
      </vt:variant>
      <vt:variant>
        <vt:lpwstr>https://www.ilo.org/public/english/standards/relm/country.htm</vt:lpwstr>
      </vt:variant>
      <vt:variant>
        <vt:lpwstr/>
      </vt:variant>
      <vt:variant>
        <vt:i4>196636</vt:i4>
      </vt:variant>
      <vt:variant>
        <vt:i4>9</vt:i4>
      </vt:variant>
      <vt:variant>
        <vt:i4>0</vt:i4>
      </vt:variant>
      <vt:variant>
        <vt:i4>5</vt:i4>
      </vt:variant>
      <vt:variant>
        <vt:lpwstr>http://www.mpt.mp.br/</vt:lpwstr>
      </vt:variant>
      <vt:variant>
        <vt:lpwstr/>
      </vt:variant>
      <vt:variant>
        <vt:i4>7929905</vt:i4>
      </vt:variant>
      <vt:variant>
        <vt:i4>6</vt:i4>
      </vt:variant>
      <vt:variant>
        <vt:i4>0</vt:i4>
      </vt:variant>
      <vt:variant>
        <vt:i4>5</vt:i4>
      </vt:variant>
      <vt:variant>
        <vt:lpwstr>https://pt.wikipedia.org/wiki/Falta_de_ar</vt:lpwstr>
      </vt:variant>
      <vt:variant>
        <vt:lpwstr/>
      </vt:variant>
      <vt:variant>
        <vt:i4>2818150</vt:i4>
      </vt:variant>
      <vt:variant>
        <vt:i4>3</vt:i4>
      </vt:variant>
      <vt:variant>
        <vt:i4>0</vt:i4>
      </vt:variant>
      <vt:variant>
        <vt:i4>5</vt:i4>
      </vt:variant>
      <vt:variant>
        <vt:lpwstr>https://pt.wikipedia.org/wiki/Tosse</vt:lpwstr>
      </vt:variant>
      <vt:variant>
        <vt:lpwstr/>
      </vt:variant>
      <vt:variant>
        <vt:i4>2097253</vt:i4>
      </vt:variant>
      <vt:variant>
        <vt:i4>0</vt:i4>
      </vt:variant>
      <vt:variant>
        <vt:i4>0</vt:i4>
      </vt:variant>
      <vt:variant>
        <vt:i4>5</vt:i4>
      </vt:variant>
      <vt:variant>
        <vt:lpwstr>https://pt.wikipedia.org/wiki/Febre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cɑɱiʆɑ ʀѳɗʀiguɛร</dc:creator>
  <cp:keywords/>
  <dc:description/>
  <cp:lastModifiedBy>Mauro Nascimento</cp:lastModifiedBy>
  <cp:revision>2</cp:revision>
  <dcterms:created xsi:type="dcterms:W3CDTF">2020-06-06T17:57:00Z</dcterms:created>
  <dcterms:modified xsi:type="dcterms:W3CDTF">2020-06-06T17:57:00Z</dcterms:modified>
</cp:coreProperties>
</file>